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2437913"/>
        <w:docPartObj>
          <w:docPartGallery w:val="Cover Pages"/>
          <w:docPartUnique/>
        </w:docPartObj>
      </w:sdtPr>
      <w:sdtEndPr>
        <w:rPr>
          <w:b w:val="0"/>
          <w:color w:val="auto"/>
          <w:sz w:val="24"/>
        </w:rPr>
      </w:sdtEndPr>
      <w:sdtContent>
        <w:tbl>
          <w:tblPr>
            <w:tblStyle w:val="a9"/>
            <w:tblpPr w:leftFromText="187" w:rightFromText="187" w:vertAnchor="page" w:horzAnchor="page" w:tblpYSpec="top"/>
            <w:tblW w:w="0" w:type="auto"/>
            <w:tblLook w:val="04A0"/>
          </w:tblPr>
          <w:tblGrid>
            <w:gridCol w:w="1440"/>
            <w:gridCol w:w="2520"/>
          </w:tblGrid>
          <w:tr w:rsidR="00DE5C50" w:rsidTr="00DE5C50">
            <w:trPr>
              <w:cnfStyle w:val="100000000000"/>
              <w:trHeight w:val="1440"/>
            </w:trPr>
            <w:tc>
              <w:tcPr>
                <w:cnfStyle w:val="001000000000"/>
                <w:tcW w:w="1440" w:type="dxa"/>
              </w:tcPr>
              <w:p w:rsidR="00DE5C50" w:rsidRDefault="00DE5C50"/>
            </w:tc>
            <w:sdt>
              <w:sdtPr>
                <w:rPr>
                  <w:rFonts w:asciiTheme="majorHAnsi" w:eastAsiaTheme="majorEastAsia" w:hAnsiTheme="majorHAnsi" w:cstheme="majorBidi"/>
                  <w:b w:val="0"/>
                  <w:bCs w:val="0"/>
                  <w:sz w:val="72"/>
                  <w:szCs w:val="72"/>
                </w:rPr>
                <w:alias w:val="Έτος"/>
                <w:id w:val="15676118"/>
                <w:placeholder>
                  <w:docPart w:val="50DF023A6C1C4B8DA18F02632C1CF766"/>
                </w:placeholder>
                <w:dataBinding w:prefixMappings="xmlns:ns0='http://schemas.microsoft.com/office/2006/coverPageProps'" w:xpath="/ns0:CoverPageProperties[1]/ns0:PublishDate[1]" w:storeItemID="{55AF091B-3C7A-41E3-B477-F2FDAA23CFDA}"/>
                <w:date w:fullDate="2018-01-01T00:00:00Z">
                  <w:dateFormat w:val="yyyy"/>
                  <w:lid w:val="el-GR"/>
                  <w:storeMappedDataAs w:val="dateTime"/>
                  <w:calendar w:val="gregorian"/>
                </w:date>
              </w:sdtPr>
              <w:sdtContent>
                <w:tc>
                  <w:tcPr>
                    <w:tcW w:w="2520" w:type="dxa"/>
                  </w:tcPr>
                  <w:p w:rsidR="00DE5C50" w:rsidRDefault="00DE5C50">
                    <w:pPr>
                      <w:pStyle w:val="a5"/>
                      <w:cnfStyle w:val="100000000000"/>
                      <w:rPr>
                        <w:rFonts w:asciiTheme="majorHAnsi" w:eastAsiaTheme="majorEastAsia" w:hAnsiTheme="majorHAnsi" w:cstheme="majorBidi"/>
                        <w:b w:val="0"/>
                        <w:bCs w:val="0"/>
                        <w:sz w:val="72"/>
                        <w:szCs w:val="72"/>
                      </w:rPr>
                    </w:pPr>
                    <w:r>
                      <w:rPr>
                        <w:rFonts w:asciiTheme="majorHAnsi" w:eastAsiaTheme="majorEastAsia" w:hAnsiTheme="majorHAnsi" w:cstheme="majorBidi"/>
                        <w:b w:val="0"/>
                        <w:bCs w:val="0"/>
                        <w:sz w:val="72"/>
                        <w:szCs w:val="72"/>
                        <w:lang w:val="en-US"/>
                      </w:rPr>
                      <w:t>2018</w:t>
                    </w:r>
                  </w:p>
                </w:tc>
              </w:sdtContent>
            </w:sdt>
          </w:tr>
          <w:tr w:rsidR="00DE5C50" w:rsidTr="00DE5C50">
            <w:trPr>
              <w:cnfStyle w:val="000000100000"/>
              <w:trHeight w:val="2880"/>
            </w:trPr>
            <w:tc>
              <w:tcPr>
                <w:cnfStyle w:val="001000000000"/>
                <w:tcW w:w="1440" w:type="dxa"/>
              </w:tcPr>
              <w:p w:rsidR="00DE5C50" w:rsidRDefault="00DE5C50"/>
            </w:tc>
            <w:tc>
              <w:tcPr>
                <w:tcW w:w="2520" w:type="dxa"/>
              </w:tcPr>
              <w:sdt>
                <w:sdtPr>
                  <w:rPr>
                    <w:color w:val="76923C" w:themeColor="accent3" w:themeShade="BF"/>
                  </w:rPr>
                  <w:alias w:val="Εταιρεία"/>
                  <w:id w:val="15676123"/>
                  <w:placeholder>
                    <w:docPart w:val="F8544CBC153545C989C342591734BCC1"/>
                  </w:placeholder>
                  <w:dataBinding w:prefixMappings="xmlns:ns0='http://schemas.openxmlformats.org/officeDocument/2006/extended-properties'" w:xpath="/ns0:Properties[1]/ns0:Company[1]" w:storeItemID="{6668398D-A668-4E3E-A5EB-62B293D839F1}"/>
                  <w:text/>
                </w:sdtPr>
                <w:sdtContent>
                  <w:p w:rsidR="00DE5C50" w:rsidRDefault="00DE5C50">
                    <w:pPr>
                      <w:pStyle w:val="a5"/>
                      <w:cnfStyle w:val="000000100000"/>
                      <w:rPr>
                        <w:color w:val="76923C" w:themeColor="accent3" w:themeShade="BF"/>
                      </w:rPr>
                    </w:pPr>
                    <w:r>
                      <w:rPr>
                        <w:color w:val="76923C" w:themeColor="accent3" w:themeShade="BF"/>
                      </w:rPr>
                      <w:t>AM: 4</w:t>
                    </w:r>
                    <w:r>
                      <w:rPr>
                        <w:color w:val="76923C" w:themeColor="accent3" w:themeShade="BF"/>
                        <w:lang w:val="en-US"/>
                      </w:rPr>
                      <w:t>438</w:t>
                    </w:r>
                  </w:p>
                </w:sdtContent>
              </w:sdt>
              <w:p w:rsidR="00DE5C50" w:rsidRDefault="00DE5C50">
                <w:pPr>
                  <w:pStyle w:val="a5"/>
                  <w:cnfStyle w:val="000000100000"/>
                  <w:rPr>
                    <w:color w:val="76923C" w:themeColor="accent3" w:themeShade="BF"/>
                  </w:rPr>
                </w:pPr>
              </w:p>
              <w:sdt>
                <w:sdtPr>
                  <w:rPr>
                    <w:color w:val="76923C" w:themeColor="accent3" w:themeShade="BF"/>
                  </w:rPr>
                  <w:alias w:val="Συντάκτης"/>
                  <w:id w:val="15676130"/>
                  <w:placeholder>
                    <w:docPart w:val="4CE0DEA42457402DA9BE60A032D34D18"/>
                  </w:placeholder>
                  <w:dataBinding w:prefixMappings="xmlns:ns0='http://schemas.openxmlformats.org/package/2006/metadata/core-properties' xmlns:ns1='http://purl.org/dc/elements/1.1/'" w:xpath="/ns0:coreProperties[1]/ns1:creator[1]" w:storeItemID="{6C3C8BC8-F283-45AE-878A-BAB7291924A1}"/>
                  <w:text/>
                </w:sdtPr>
                <w:sdtContent>
                  <w:p w:rsidR="00DE5C50" w:rsidRDefault="00DE5C50">
                    <w:pPr>
                      <w:pStyle w:val="a5"/>
                      <w:cnfStyle w:val="000000100000"/>
                      <w:rPr>
                        <w:color w:val="76923C" w:themeColor="accent3" w:themeShade="BF"/>
                      </w:rPr>
                    </w:pPr>
                    <w:r>
                      <w:rPr>
                        <w:color w:val="76923C" w:themeColor="accent3" w:themeShade="BF"/>
                        <w:lang w:val="en-US"/>
                      </w:rPr>
                      <w:t>Christos Kazantidis</w:t>
                    </w:r>
                    <w:r>
                      <w:rPr>
                        <w:color w:val="76923C" w:themeColor="accent3" w:themeShade="BF"/>
                      </w:rPr>
                      <w:t xml:space="preserve"> </w:t>
                    </w:r>
                  </w:p>
                </w:sdtContent>
              </w:sdt>
              <w:p w:rsidR="00DE5C50" w:rsidRDefault="00DE5C50">
                <w:pPr>
                  <w:pStyle w:val="a5"/>
                  <w:cnfStyle w:val="000000100000"/>
                  <w:rPr>
                    <w:color w:val="76923C" w:themeColor="accent3" w:themeShade="BF"/>
                  </w:rPr>
                </w:pPr>
              </w:p>
            </w:tc>
          </w:tr>
        </w:tbl>
        <w:p w:rsidR="00DE5C50" w:rsidRDefault="00DE5C50"/>
        <w:p w:rsidR="00DE5C50" w:rsidRDefault="00DE5C50"/>
        <w:tbl>
          <w:tblPr>
            <w:tblpPr w:leftFromText="187" w:rightFromText="187" w:horzAnchor="margin" w:tblpXSpec="center" w:tblpYSpec="bottom"/>
            <w:tblW w:w="5000" w:type="pct"/>
            <w:tblLook w:val="04A0"/>
          </w:tblPr>
          <w:tblGrid>
            <w:gridCol w:w="9286"/>
          </w:tblGrid>
          <w:tr w:rsidR="00DE5C50">
            <w:tc>
              <w:tcPr>
                <w:tcW w:w="0" w:type="auto"/>
              </w:tcPr>
              <w:p w:rsidR="00DE5C50" w:rsidRDefault="00DE5C50">
                <w:pPr>
                  <w:pStyle w:val="a5"/>
                  <w:rPr>
                    <w:b/>
                    <w:bCs/>
                    <w:caps/>
                    <w:sz w:val="72"/>
                    <w:szCs w:val="72"/>
                  </w:rPr>
                </w:pPr>
                <w:r>
                  <w:rPr>
                    <w:b/>
                    <w:bCs/>
                    <w:caps/>
                    <w:color w:val="76923C" w:themeColor="accent3" w:themeShade="BF"/>
                    <w:sz w:val="72"/>
                    <w:szCs w:val="72"/>
                  </w:rPr>
                  <w:t>[</w:t>
                </w:r>
                <w:sdt>
                  <w:sdtPr>
                    <w:rPr>
                      <w:b/>
                      <w:bCs/>
                      <w:caps/>
                      <w:sz w:val="72"/>
                      <w:szCs w:val="72"/>
                    </w:rPr>
                    <w:alias w:val="Τίτλος"/>
                    <w:id w:val="15676137"/>
                    <w:placeholder>
                      <w:docPart w:val="FEEED4618C144B72AA4CC3B769DCD429"/>
                    </w:placeholder>
                    <w:dataBinding w:prefixMappings="xmlns:ns0='http://schemas.openxmlformats.org/package/2006/metadata/core-properties' xmlns:ns1='http://purl.org/dc/elements/1.1/'" w:xpath="/ns0:coreProperties[1]/ns1:title[1]" w:storeItemID="{6C3C8BC8-F283-45AE-878A-BAB7291924A1}"/>
                    <w:text/>
                  </w:sdtPr>
                  <w:sdtContent>
                    <w:r>
                      <w:rPr>
                        <w:b/>
                        <w:bCs/>
                        <w:caps/>
                        <w:sz w:val="72"/>
                        <w:szCs w:val="72"/>
                      </w:rPr>
                      <w:t>Ecology</w:t>
                    </w:r>
                  </w:sdtContent>
                </w:sdt>
                <w:r>
                  <w:rPr>
                    <w:b/>
                    <w:bCs/>
                    <w:caps/>
                    <w:color w:val="76923C" w:themeColor="accent3" w:themeShade="BF"/>
                    <w:sz w:val="72"/>
                    <w:szCs w:val="72"/>
                  </w:rPr>
                  <w:t>]</w:t>
                </w:r>
              </w:p>
            </w:tc>
          </w:tr>
          <w:tr w:rsidR="00DE5C50">
            <w:tc>
              <w:tcPr>
                <w:tcW w:w="0" w:type="auto"/>
              </w:tcPr>
              <w:p w:rsidR="00DE5C50" w:rsidRDefault="00DE5C50" w:rsidP="00C10F96">
                <w:pPr>
                  <w:pStyle w:val="a5"/>
                  <w:rPr>
                    <w:color w:val="7F7F7F" w:themeColor="background1" w:themeShade="7F"/>
                  </w:rPr>
                </w:pPr>
              </w:p>
            </w:tc>
          </w:tr>
        </w:tbl>
        <w:p w:rsidR="00DE5C50" w:rsidRDefault="00DE5C50"/>
        <w:p w:rsidR="00DE5C50" w:rsidRDefault="00DE5C50">
          <w:r>
            <w:rPr>
              <w:bCs/>
            </w:rPr>
            <w:br w:type="page"/>
          </w:r>
        </w:p>
      </w:sdtContent>
    </w:sdt>
    <w:p w:rsidR="005D48B8" w:rsidRPr="005D48B8" w:rsidRDefault="005D48B8">
      <w:pPr>
        <w:pStyle w:val="a6"/>
        <w:rPr>
          <w:lang w:val="en-US"/>
        </w:rPr>
      </w:pPr>
    </w:p>
    <w:sdt>
      <w:sdtPr>
        <w:id w:val="12437917"/>
        <w:docPartObj>
          <w:docPartGallery w:val="Table of Contents"/>
          <w:docPartUnique/>
        </w:docPartObj>
      </w:sdtPr>
      <w:sdtEndPr>
        <w:rPr>
          <w:rFonts w:ascii="Times New Roman" w:eastAsiaTheme="minorHAnsi" w:hAnsi="Times New Roman" w:cstheme="minorBidi"/>
          <w:bCs w:val="0"/>
          <w:color w:val="auto"/>
          <w:sz w:val="24"/>
          <w:szCs w:val="22"/>
        </w:rPr>
      </w:sdtEndPr>
      <w:sdtContent>
        <w:p w:rsidR="00DE5C50" w:rsidRDefault="00DE5C50">
          <w:pPr>
            <w:pStyle w:val="a6"/>
          </w:pPr>
          <w:r>
            <w:t>Περιεχόμενα</w:t>
          </w:r>
        </w:p>
        <w:p w:rsidR="00395B99" w:rsidRDefault="00DE5C50">
          <w:pPr>
            <w:pStyle w:val="10"/>
            <w:tabs>
              <w:tab w:val="right" w:leader="dot" w:pos="9060"/>
            </w:tabs>
            <w:rPr>
              <w:rFonts w:asciiTheme="minorHAnsi" w:eastAsiaTheme="minorEastAsia" w:hAnsiTheme="minorHAnsi"/>
              <w:noProof/>
              <w:sz w:val="22"/>
              <w:lang w:eastAsia="el-GR"/>
            </w:rPr>
          </w:pPr>
          <w:r>
            <w:fldChar w:fldCharType="begin"/>
          </w:r>
          <w:r>
            <w:instrText xml:space="preserve"> TOC \o "1-3" \h \z \u </w:instrText>
          </w:r>
          <w:r>
            <w:fldChar w:fldCharType="separate"/>
          </w:r>
          <w:hyperlink w:anchor="_Toc509853484" w:history="1">
            <w:r w:rsidR="00395B99" w:rsidRPr="0008469A">
              <w:rPr>
                <w:rStyle w:val="-"/>
                <w:noProof/>
                <w:lang w:val="en-US"/>
              </w:rPr>
              <w:t>Ecology</w:t>
            </w:r>
            <w:r w:rsidR="00395B99">
              <w:rPr>
                <w:noProof/>
                <w:webHidden/>
              </w:rPr>
              <w:tab/>
            </w:r>
            <w:r w:rsidR="00395B99">
              <w:rPr>
                <w:noProof/>
                <w:webHidden/>
              </w:rPr>
              <w:fldChar w:fldCharType="begin"/>
            </w:r>
            <w:r w:rsidR="00395B99">
              <w:rPr>
                <w:noProof/>
                <w:webHidden/>
              </w:rPr>
              <w:instrText xml:space="preserve"> PAGEREF _Toc509853484 \h </w:instrText>
            </w:r>
            <w:r w:rsidR="00395B99">
              <w:rPr>
                <w:noProof/>
                <w:webHidden/>
              </w:rPr>
            </w:r>
            <w:r w:rsidR="00395B99">
              <w:rPr>
                <w:noProof/>
                <w:webHidden/>
              </w:rPr>
              <w:fldChar w:fldCharType="separate"/>
            </w:r>
            <w:r w:rsidR="00395B99">
              <w:rPr>
                <w:noProof/>
                <w:webHidden/>
              </w:rPr>
              <w:t>3</w:t>
            </w:r>
            <w:r w:rsidR="00395B99">
              <w:rPr>
                <w:noProof/>
                <w:webHidden/>
              </w:rPr>
              <w:fldChar w:fldCharType="end"/>
            </w:r>
          </w:hyperlink>
        </w:p>
        <w:p w:rsidR="00395B99" w:rsidRDefault="00395B99">
          <w:pPr>
            <w:pStyle w:val="20"/>
            <w:tabs>
              <w:tab w:val="right" w:leader="dot" w:pos="9060"/>
            </w:tabs>
            <w:rPr>
              <w:rFonts w:asciiTheme="minorHAnsi" w:eastAsiaTheme="minorEastAsia" w:hAnsiTheme="minorHAnsi"/>
              <w:noProof/>
              <w:sz w:val="22"/>
              <w:lang w:eastAsia="el-GR"/>
            </w:rPr>
          </w:pPr>
          <w:hyperlink w:anchor="_Toc509853485" w:history="1">
            <w:r w:rsidRPr="0008469A">
              <w:rPr>
                <w:rStyle w:val="-"/>
                <w:noProof/>
                <w:lang w:val="en-US"/>
              </w:rPr>
              <w:t>Ecology 2</w:t>
            </w:r>
            <w:r>
              <w:rPr>
                <w:noProof/>
                <w:webHidden/>
              </w:rPr>
              <w:tab/>
            </w:r>
            <w:r>
              <w:rPr>
                <w:noProof/>
                <w:webHidden/>
              </w:rPr>
              <w:fldChar w:fldCharType="begin"/>
            </w:r>
            <w:r>
              <w:rPr>
                <w:noProof/>
                <w:webHidden/>
              </w:rPr>
              <w:instrText xml:space="preserve"> PAGEREF _Toc509853485 \h </w:instrText>
            </w:r>
            <w:r>
              <w:rPr>
                <w:noProof/>
                <w:webHidden/>
              </w:rPr>
            </w:r>
            <w:r>
              <w:rPr>
                <w:noProof/>
                <w:webHidden/>
              </w:rPr>
              <w:fldChar w:fldCharType="separate"/>
            </w:r>
            <w:r>
              <w:rPr>
                <w:noProof/>
                <w:webHidden/>
              </w:rPr>
              <w:t>3</w:t>
            </w:r>
            <w:r>
              <w:rPr>
                <w:noProof/>
                <w:webHidden/>
              </w:rPr>
              <w:fldChar w:fldCharType="end"/>
            </w:r>
          </w:hyperlink>
        </w:p>
        <w:p w:rsidR="00395B99" w:rsidRDefault="00395B99">
          <w:pPr>
            <w:pStyle w:val="10"/>
            <w:tabs>
              <w:tab w:val="right" w:leader="dot" w:pos="9060"/>
            </w:tabs>
            <w:rPr>
              <w:rFonts w:asciiTheme="minorHAnsi" w:eastAsiaTheme="minorEastAsia" w:hAnsiTheme="minorHAnsi"/>
              <w:noProof/>
              <w:sz w:val="22"/>
              <w:lang w:eastAsia="el-GR"/>
            </w:rPr>
          </w:pPr>
          <w:hyperlink w:anchor="_Toc509853486" w:history="1">
            <w:r w:rsidRPr="0008469A">
              <w:rPr>
                <w:rStyle w:val="-"/>
                <w:noProof/>
                <w:lang w:val="en-US"/>
              </w:rPr>
              <w:t>Biodiversity</w:t>
            </w:r>
            <w:r>
              <w:rPr>
                <w:noProof/>
                <w:webHidden/>
              </w:rPr>
              <w:tab/>
            </w:r>
            <w:r>
              <w:rPr>
                <w:noProof/>
                <w:webHidden/>
              </w:rPr>
              <w:fldChar w:fldCharType="begin"/>
            </w:r>
            <w:r>
              <w:rPr>
                <w:noProof/>
                <w:webHidden/>
              </w:rPr>
              <w:instrText xml:space="preserve"> PAGEREF _Toc509853486 \h </w:instrText>
            </w:r>
            <w:r>
              <w:rPr>
                <w:noProof/>
                <w:webHidden/>
              </w:rPr>
            </w:r>
            <w:r>
              <w:rPr>
                <w:noProof/>
                <w:webHidden/>
              </w:rPr>
              <w:fldChar w:fldCharType="separate"/>
            </w:r>
            <w:r>
              <w:rPr>
                <w:noProof/>
                <w:webHidden/>
              </w:rPr>
              <w:t>4</w:t>
            </w:r>
            <w:r>
              <w:rPr>
                <w:noProof/>
                <w:webHidden/>
              </w:rPr>
              <w:fldChar w:fldCharType="end"/>
            </w:r>
          </w:hyperlink>
        </w:p>
        <w:p w:rsidR="00395B99" w:rsidRDefault="00395B99">
          <w:pPr>
            <w:pStyle w:val="10"/>
            <w:tabs>
              <w:tab w:val="right" w:leader="dot" w:pos="9060"/>
            </w:tabs>
            <w:rPr>
              <w:rFonts w:asciiTheme="minorHAnsi" w:eastAsiaTheme="minorEastAsia" w:hAnsiTheme="minorHAnsi"/>
              <w:noProof/>
              <w:sz w:val="22"/>
              <w:lang w:eastAsia="el-GR"/>
            </w:rPr>
          </w:pPr>
          <w:hyperlink w:anchor="_Toc509853487" w:history="1">
            <w:r w:rsidRPr="0008469A">
              <w:rPr>
                <w:rStyle w:val="-"/>
                <w:noProof/>
                <w:lang w:val="en-US"/>
              </w:rPr>
              <w:t>Habitat</w:t>
            </w:r>
            <w:r>
              <w:rPr>
                <w:noProof/>
                <w:webHidden/>
              </w:rPr>
              <w:tab/>
            </w:r>
            <w:r>
              <w:rPr>
                <w:noProof/>
                <w:webHidden/>
              </w:rPr>
              <w:fldChar w:fldCharType="begin"/>
            </w:r>
            <w:r>
              <w:rPr>
                <w:noProof/>
                <w:webHidden/>
              </w:rPr>
              <w:instrText xml:space="preserve"> PAGEREF _Toc509853487 \h </w:instrText>
            </w:r>
            <w:r>
              <w:rPr>
                <w:noProof/>
                <w:webHidden/>
              </w:rPr>
            </w:r>
            <w:r>
              <w:rPr>
                <w:noProof/>
                <w:webHidden/>
              </w:rPr>
              <w:fldChar w:fldCharType="separate"/>
            </w:r>
            <w:r>
              <w:rPr>
                <w:noProof/>
                <w:webHidden/>
              </w:rPr>
              <w:t>5</w:t>
            </w:r>
            <w:r>
              <w:rPr>
                <w:noProof/>
                <w:webHidden/>
              </w:rPr>
              <w:fldChar w:fldCharType="end"/>
            </w:r>
          </w:hyperlink>
        </w:p>
        <w:p w:rsidR="00395B99" w:rsidRDefault="00395B99">
          <w:pPr>
            <w:pStyle w:val="20"/>
            <w:tabs>
              <w:tab w:val="right" w:leader="dot" w:pos="9060"/>
            </w:tabs>
            <w:rPr>
              <w:rFonts w:asciiTheme="minorHAnsi" w:eastAsiaTheme="minorEastAsia" w:hAnsiTheme="minorHAnsi"/>
              <w:noProof/>
              <w:sz w:val="22"/>
              <w:lang w:eastAsia="el-GR"/>
            </w:rPr>
          </w:pPr>
          <w:hyperlink w:anchor="_Toc509853488" w:history="1">
            <w:r w:rsidRPr="0008469A">
              <w:rPr>
                <w:rStyle w:val="-"/>
                <w:noProof/>
                <w:lang w:val="en-US"/>
              </w:rPr>
              <w:t>Habitat 2</w:t>
            </w:r>
            <w:r>
              <w:rPr>
                <w:noProof/>
                <w:webHidden/>
              </w:rPr>
              <w:tab/>
            </w:r>
            <w:r>
              <w:rPr>
                <w:noProof/>
                <w:webHidden/>
              </w:rPr>
              <w:fldChar w:fldCharType="begin"/>
            </w:r>
            <w:r>
              <w:rPr>
                <w:noProof/>
                <w:webHidden/>
              </w:rPr>
              <w:instrText xml:space="preserve"> PAGEREF _Toc509853488 \h </w:instrText>
            </w:r>
            <w:r>
              <w:rPr>
                <w:noProof/>
                <w:webHidden/>
              </w:rPr>
            </w:r>
            <w:r>
              <w:rPr>
                <w:noProof/>
                <w:webHidden/>
              </w:rPr>
              <w:fldChar w:fldCharType="separate"/>
            </w:r>
            <w:r>
              <w:rPr>
                <w:noProof/>
                <w:webHidden/>
              </w:rPr>
              <w:t>5</w:t>
            </w:r>
            <w:r>
              <w:rPr>
                <w:noProof/>
                <w:webHidden/>
              </w:rPr>
              <w:fldChar w:fldCharType="end"/>
            </w:r>
          </w:hyperlink>
        </w:p>
        <w:p w:rsidR="00395B99" w:rsidRDefault="00395B99">
          <w:pPr>
            <w:pStyle w:val="10"/>
            <w:tabs>
              <w:tab w:val="right" w:leader="dot" w:pos="9060"/>
            </w:tabs>
            <w:rPr>
              <w:rFonts w:asciiTheme="minorHAnsi" w:eastAsiaTheme="minorEastAsia" w:hAnsiTheme="minorHAnsi"/>
              <w:noProof/>
              <w:sz w:val="22"/>
              <w:lang w:eastAsia="el-GR"/>
            </w:rPr>
          </w:pPr>
          <w:hyperlink w:anchor="_Toc509853489" w:history="1">
            <w:r w:rsidRPr="0008469A">
              <w:rPr>
                <w:rStyle w:val="-"/>
                <w:noProof/>
              </w:rPr>
              <w:t>Class Schedule</w:t>
            </w:r>
            <w:r>
              <w:rPr>
                <w:noProof/>
                <w:webHidden/>
              </w:rPr>
              <w:tab/>
            </w:r>
            <w:r>
              <w:rPr>
                <w:noProof/>
                <w:webHidden/>
              </w:rPr>
              <w:fldChar w:fldCharType="begin"/>
            </w:r>
            <w:r>
              <w:rPr>
                <w:noProof/>
                <w:webHidden/>
              </w:rPr>
              <w:instrText xml:space="preserve"> PAGEREF _Toc509853489 \h </w:instrText>
            </w:r>
            <w:r>
              <w:rPr>
                <w:noProof/>
                <w:webHidden/>
              </w:rPr>
            </w:r>
            <w:r>
              <w:rPr>
                <w:noProof/>
                <w:webHidden/>
              </w:rPr>
              <w:fldChar w:fldCharType="separate"/>
            </w:r>
            <w:r>
              <w:rPr>
                <w:noProof/>
                <w:webHidden/>
              </w:rPr>
              <w:t>5</w:t>
            </w:r>
            <w:r>
              <w:rPr>
                <w:noProof/>
                <w:webHidden/>
              </w:rPr>
              <w:fldChar w:fldCharType="end"/>
            </w:r>
          </w:hyperlink>
        </w:p>
        <w:p w:rsidR="00395B99" w:rsidRDefault="00395B99">
          <w:pPr>
            <w:pStyle w:val="10"/>
            <w:tabs>
              <w:tab w:val="right" w:leader="dot" w:pos="9060"/>
            </w:tabs>
            <w:rPr>
              <w:rFonts w:asciiTheme="minorHAnsi" w:eastAsiaTheme="minorEastAsia" w:hAnsiTheme="minorHAnsi"/>
              <w:noProof/>
              <w:sz w:val="22"/>
              <w:lang w:eastAsia="el-GR"/>
            </w:rPr>
          </w:pPr>
          <w:hyperlink w:anchor="_Toc509853490" w:history="1">
            <w:r w:rsidRPr="0008469A">
              <w:rPr>
                <w:rStyle w:val="-"/>
                <w:noProof/>
              </w:rPr>
              <w:t>Biosphere</w:t>
            </w:r>
            <w:r>
              <w:rPr>
                <w:noProof/>
                <w:webHidden/>
              </w:rPr>
              <w:tab/>
            </w:r>
            <w:r>
              <w:rPr>
                <w:noProof/>
                <w:webHidden/>
              </w:rPr>
              <w:fldChar w:fldCharType="begin"/>
            </w:r>
            <w:r>
              <w:rPr>
                <w:noProof/>
                <w:webHidden/>
              </w:rPr>
              <w:instrText xml:space="preserve"> PAGEREF _Toc509853490 \h </w:instrText>
            </w:r>
            <w:r>
              <w:rPr>
                <w:noProof/>
                <w:webHidden/>
              </w:rPr>
            </w:r>
            <w:r>
              <w:rPr>
                <w:noProof/>
                <w:webHidden/>
              </w:rPr>
              <w:fldChar w:fldCharType="separate"/>
            </w:r>
            <w:r>
              <w:rPr>
                <w:noProof/>
                <w:webHidden/>
              </w:rPr>
              <w:t>6</w:t>
            </w:r>
            <w:r>
              <w:rPr>
                <w:noProof/>
                <w:webHidden/>
              </w:rPr>
              <w:fldChar w:fldCharType="end"/>
            </w:r>
          </w:hyperlink>
        </w:p>
        <w:p w:rsidR="00395B99" w:rsidRDefault="00395B99">
          <w:pPr>
            <w:pStyle w:val="10"/>
            <w:tabs>
              <w:tab w:val="right" w:leader="dot" w:pos="9060"/>
            </w:tabs>
            <w:rPr>
              <w:rFonts w:asciiTheme="minorHAnsi" w:eastAsiaTheme="minorEastAsia" w:hAnsiTheme="minorHAnsi"/>
              <w:noProof/>
              <w:sz w:val="22"/>
              <w:lang w:eastAsia="el-GR"/>
            </w:rPr>
          </w:pPr>
          <w:hyperlink w:anchor="_Toc509853491" w:history="1">
            <w:r w:rsidRPr="0008469A">
              <w:rPr>
                <w:rStyle w:val="-"/>
                <w:noProof/>
                <w:lang w:val="en-US"/>
              </w:rPr>
              <w:t>Ecosystems</w:t>
            </w:r>
            <w:r>
              <w:rPr>
                <w:noProof/>
                <w:webHidden/>
              </w:rPr>
              <w:tab/>
            </w:r>
            <w:r>
              <w:rPr>
                <w:noProof/>
                <w:webHidden/>
              </w:rPr>
              <w:fldChar w:fldCharType="begin"/>
            </w:r>
            <w:r>
              <w:rPr>
                <w:noProof/>
                <w:webHidden/>
              </w:rPr>
              <w:instrText xml:space="preserve"> PAGEREF _Toc509853491 \h </w:instrText>
            </w:r>
            <w:r>
              <w:rPr>
                <w:noProof/>
                <w:webHidden/>
              </w:rPr>
            </w:r>
            <w:r>
              <w:rPr>
                <w:noProof/>
                <w:webHidden/>
              </w:rPr>
              <w:fldChar w:fldCharType="separate"/>
            </w:r>
            <w:r>
              <w:rPr>
                <w:noProof/>
                <w:webHidden/>
              </w:rPr>
              <w:t>7</w:t>
            </w:r>
            <w:r>
              <w:rPr>
                <w:noProof/>
                <w:webHidden/>
              </w:rPr>
              <w:fldChar w:fldCharType="end"/>
            </w:r>
          </w:hyperlink>
        </w:p>
        <w:p w:rsidR="00395B99" w:rsidRDefault="00395B99">
          <w:pPr>
            <w:pStyle w:val="20"/>
            <w:tabs>
              <w:tab w:val="right" w:leader="dot" w:pos="9060"/>
            </w:tabs>
            <w:rPr>
              <w:rFonts w:asciiTheme="minorHAnsi" w:eastAsiaTheme="minorEastAsia" w:hAnsiTheme="minorHAnsi"/>
              <w:noProof/>
              <w:sz w:val="22"/>
              <w:lang w:eastAsia="el-GR"/>
            </w:rPr>
          </w:pPr>
          <w:hyperlink w:anchor="_Toc509853492" w:history="1">
            <w:r w:rsidRPr="0008469A">
              <w:rPr>
                <w:rStyle w:val="-"/>
                <w:noProof/>
                <w:lang w:val="en-US"/>
              </w:rPr>
              <w:t>Ecosystems 2</w:t>
            </w:r>
            <w:r>
              <w:rPr>
                <w:noProof/>
                <w:webHidden/>
              </w:rPr>
              <w:tab/>
            </w:r>
            <w:r>
              <w:rPr>
                <w:noProof/>
                <w:webHidden/>
              </w:rPr>
              <w:fldChar w:fldCharType="begin"/>
            </w:r>
            <w:r>
              <w:rPr>
                <w:noProof/>
                <w:webHidden/>
              </w:rPr>
              <w:instrText xml:space="preserve"> PAGEREF _Toc509853492 \h </w:instrText>
            </w:r>
            <w:r>
              <w:rPr>
                <w:noProof/>
                <w:webHidden/>
              </w:rPr>
            </w:r>
            <w:r>
              <w:rPr>
                <w:noProof/>
                <w:webHidden/>
              </w:rPr>
              <w:fldChar w:fldCharType="separate"/>
            </w:r>
            <w:r>
              <w:rPr>
                <w:noProof/>
                <w:webHidden/>
              </w:rPr>
              <w:t>7</w:t>
            </w:r>
            <w:r>
              <w:rPr>
                <w:noProof/>
                <w:webHidden/>
              </w:rPr>
              <w:fldChar w:fldCharType="end"/>
            </w:r>
          </w:hyperlink>
        </w:p>
        <w:p w:rsidR="00395B99" w:rsidRDefault="00395B99">
          <w:pPr>
            <w:pStyle w:val="10"/>
            <w:tabs>
              <w:tab w:val="right" w:leader="dot" w:pos="9060"/>
            </w:tabs>
            <w:rPr>
              <w:rFonts w:asciiTheme="minorHAnsi" w:eastAsiaTheme="minorEastAsia" w:hAnsiTheme="minorHAnsi"/>
              <w:noProof/>
              <w:sz w:val="22"/>
              <w:lang w:eastAsia="el-GR"/>
            </w:rPr>
          </w:pPr>
          <w:hyperlink w:anchor="_Toc509853493" w:history="1">
            <w:r w:rsidRPr="0008469A">
              <w:rPr>
                <w:rStyle w:val="-"/>
                <w:noProof/>
              </w:rPr>
              <w:t>Η οικογένειά μου</w:t>
            </w:r>
            <w:r>
              <w:rPr>
                <w:noProof/>
                <w:webHidden/>
              </w:rPr>
              <w:tab/>
            </w:r>
            <w:r>
              <w:rPr>
                <w:noProof/>
                <w:webHidden/>
              </w:rPr>
              <w:fldChar w:fldCharType="begin"/>
            </w:r>
            <w:r>
              <w:rPr>
                <w:noProof/>
                <w:webHidden/>
              </w:rPr>
              <w:instrText xml:space="preserve"> PAGEREF _Toc509853493 \h </w:instrText>
            </w:r>
            <w:r>
              <w:rPr>
                <w:noProof/>
                <w:webHidden/>
              </w:rPr>
            </w:r>
            <w:r>
              <w:rPr>
                <w:noProof/>
                <w:webHidden/>
              </w:rPr>
              <w:fldChar w:fldCharType="separate"/>
            </w:r>
            <w:r>
              <w:rPr>
                <w:noProof/>
                <w:webHidden/>
              </w:rPr>
              <w:t>8</w:t>
            </w:r>
            <w:r>
              <w:rPr>
                <w:noProof/>
                <w:webHidden/>
              </w:rPr>
              <w:fldChar w:fldCharType="end"/>
            </w:r>
          </w:hyperlink>
        </w:p>
        <w:p w:rsidR="00DE5C50" w:rsidRDefault="00DE5C50">
          <w:r>
            <w:fldChar w:fldCharType="end"/>
          </w:r>
        </w:p>
      </w:sdtContent>
    </w:sdt>
    <w:p w:rsidR="00FB78F2" w:rsidRPr="000B421A" w:rsidRDefault="00FB78F2" w:rsidP="00FB78F2">
      <w:pPr>
        <w:rPr>
          <w:rFonts w:ascii="Arial" w:eastAsiaTheme="majorEastAsia" w:hAnsi="Arial" w:cstheme="majorBidi"/>
          <w:b/>
          <w:bCs/>
          <w:color w:val="FF0000"/>
          <w:sz w:val="34"/>
          <w:szCs w:val="20"/>
          <w:lang w:val="en-US"/>
          <w:rPrChange w:id="0" w:author="Χρήστος" w:date="2018-03-25T23:17:00Z">
            <w:rPr>
              <w:rFonts w:ascii="Arial" w:eastAsiaTheme="majorEastAsia" w:hAnsi="Arial" w:cstheme="majorBidi"/>
              <w:b/>
              <w:bCs/>
              <w:color w:val="FF0000"/>
              <w:sz w:val="34"/>
              <w:szCs w:val="20"/>
            </w:rPr>
          </w:rPrChange>
        </w:rPr>
      </w:pPr>
      <w:r>
        <w:rPr>
          <w:szCs w:val="20"/>
          <w:lang w:val="en-US"/>
        </w:rPr>
        <w:t xml:space="preserve"> </w:t>
      </w:r>
      <w:r w:rsidR="00A31B2C">
        <w:rPr>
          <w:szCs w:val="20"/>
          <w:lang w:val="en-US"/>
        </w:rPr>
        <w:br w:type="page"/>
      </w:r>
    </w:p>
    <w:p w:rsidR="00AD787D" w:rsidRPr="00F65743" w:rsidRDefault="00AD787D" w:rsidP="00DE6E75">
      <w:pPr>
        <w:pStyle w:val="1"/>
        <w:spacing w:before="0" w:after="380"/>
        <w:rPr>
          <w:lang w:val="en-US"/>
        </w:rPr>
      </w:pPr>
      <w:bookmarkStart w:id="1" w:name="_Toc509853484"/>
      <w:r w:rsidRPr="00F65743">
        <w:rPr>
          <w:lang w:val="en-US"/>
        </w:rPr>
        <w:lastRenderedPageBreak/>
        <w:t>Ecology</w:t>
      </w:r>
      <w:bookmarkEnd w:id="1"/>
    </w:p>
    <w:p w:rsidR="00AD787D" w:rsidRPr="007F0E49" w:rsidRDefault="00AD787D" w:rsidP="00A174D3">
      <w:pPr>
        <w:spacing w:line="26" w:lineRule="atLeast"/>
        <w:ind w:firstLine="709"/>
        <w:rPr>
          <w:szCs w:val="20"/>
          <w:lang w:val="en-US"/>
        </w:rPr>
      </w:pPr>
      <w:r w:rsidRPr="007F0E49">
        <w:rPr>
          <w:szCs w:val="20"/>
          <w:lang w:val="en-US"/>
        </w:rPr>
        <w:t>Ecology (from Greek: οἶκος, "house", or "</w:t>
      </w:r>
      <w:del w:id="2" w:author="Χρήστος" w:date="2018-03-26T18:33:00Z">
        <w:r w:rsidRPr="007F0E49" w:rsidDel="00B51323">
          <w:rPr>
            <w:szCs w:val="20"/>
            <w:lang w:val="en-US"/>
          </w:rPr>
          <w:delText>environm</w:delText>
        </w:r>
      </w:del>
      <w:del w:id="3" w:author="Χρήστος" w:date="2018-03-26T18:32:00Z">
        <w:r w:rsidRPr="007F0E49" w:rsidDel="00B51323">
          <w:rPr>
            <w:szCs w:val="20"/>
            <w:lang w:val="en-US"/>
          </w:rPr>
          <w:delText>ent</w:delText>
        </w:r>
      </w:del>
      <w:ins w:id="4" w:author="Χρήστος" w:date="2018-03-26T18:33:00Z">
        <w:r w:rsidR="00B51323">
          <w:rPr>
            <w:szCs w:val="20"/>
            <w:lang w:val="en-US"/>
          </w:rPr>
          <w:t xml:space="preserve"> inconclusive</w:t>
        </w:r>
      </w:ins>
      <w:r w:rsidRPr="007F0E49">
        <w:rPr>
          <w:szCs w:val="20"/>
          <w:lang w:val="en-US"/>
        </w:rPr>
        <w:t>"; -λογία, "study of")[A] is the branch of biology[1] which studies the interactions among organisms and their environment. Objects of study include interactions of organisms with each other and with</w:t>
      </w:r>
      <w:del w:id="5" w:author="Χρήστος" w:date="2018-03-26T18:33:00Z">
        <w:r w:rsidRPr="007F0E49" w:rsidDel="00B51323">
          <w:rPr>
            <w:szCs w:val="20"/>
            <w:lang w:val="en-US"/>
          </w:rPr>
          <w:delText xml:space="preserve"> </w:delText>
        </w:r>
      </w:del>
      <w:r w:rsidRPr="007F0E49">
        <w:rPr>
          <w:szCs w:val="20"/>
          <w:lang w:val="en-US"/>
        </w:rPr>
        <w:t xml:space="preserve">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w:t>
      </w:r>
      <w:del w:id="6" w:author="Χρήστος" w:date="2018-03-25T23:18:00Z">
        <w:r w:rsidRPr="007F0E49" w:rsidDel="000B421A">
          <w:rPr>
            <w:szCs w:val="20"/>
            <w:lang w:val="en-US"/>
          </w:rPr>
          <w:delText>non-livin</w:delText>
        </w:r>
      </w:del>
      <w:ins w:id="7" w:author="Χρήστος" w:date="2018-03-25T23:18:00Z">
        <w:r w:rsidR="000B421A" w:rsidRPr="007F0E49">
          <w:rPr>
            <w:szCs w:val="20"/>
            <w:lang w:val="en-US"/>
          </w:rPr>
          <w:t xml:space="preserve"> </w:t>
        </w:r>
      </w:ins>
      <w:del w:id="8" w:author="Χρήστος" w:date="2018-03-25T23:18:00Z">
        <w:r w:rsidRPr="007F0E49" w:rsidDel="000B421A">
          <w:rPr>
            <w:szCs w:val="20"/>
            <w:lang w:val="en-US"/>
          </w:rPr>
          <w:delText>g</w:delText>
        </w:r>
      </w:del>
      <w:ins w:id="9" w:author="Χρήστος" w:date="2018-03-25T23:18:00Z">
        <w:r w:rsidR="000B421A" w:rsidRPr="007F0E49">
          <w:rPr>
            <w:szCs w:val="20"/>
            <w:lang w:val="en-US"/>
          </w:rPr>
          <w:t>abiotic</w:t>
        </w:r>
      </w:ins>
      <w:del w:id="10" w:author="Χρήστος" w:date="2018-03-25T23:18:00Z">
        <w:r w:rsidRPr="007F0E49" w:rsidDel="000B421A">
          <w:rPr>
            <w:szCs w:val="20"/>
            <w:lang w:val="en-US"/>
          </w:rPr>
          <w:delText xml:space="preserve"> </w:delText>
        </w:r>
      </w:del>
      <w:r w:rsidR="00F65743">
        <w:rPr>
          <w:szCs w:val="20"/>
          <w:lang w:val="en-US"/>
        </w:rPr>
        <w:t xml:space="preserve"> </w:t>
      </w:r>
      <w:r w:rsidRPr="007F0E49">
        <w:rPr>
          <w:szCs w:val="20"/>
          <w:lang w:val="en-US"/>
        </w:rPr>
        <w:t xml:space="preserve">components of their environment. Ecosystem processes, such as primary production, pedogenesis, nutrient cycling, and niche construction, regulate the flux of energy and matter through an environment. These processes are sustained by organisms with </w:t>
      </w:r>
      <w:del w:id="11" w:author="Χρήστος" w:date="2018-03-25T23:18:00Z">
        <w:r w:rsidRPr="007F0E49" w:rsidDel="000B421A">
          <w:rPr>
            <w:szCs w:val="20"/>
            <w:lang w:val="en-US"/>
          </w:rPr>
          <w:delText xml:space="preserve">specific </w:delText>
        </w:r>
      </w:del>
      <w:ins w:id="12" w:author="Χρήστος" w:date="2018-03-25T23:19:00Z">
        <w:r w:rsidR="000B421A" w:rsidRPr="007F0E49">
          <w:rPr>
            <w:szCs w:val="20"/>
            <w:lang w:val="en-US"/>
          </w:rPr>
          <w:t xml:space="preserve"> </w:t>
        </w:r>
      </w:ins>
      <w:ins w:id="13" w:author="Χρήστος" w:date="2018-03-25T23:20:00Z">
        <w:r w:rsidR="000B421A" w:rsidRPr="007F0E49">
          <w:rPr>
            <w:szCs w:val="20"/>
            <w:lang w:val="en-US"/>
          </w:rPr>
          <w:t>particular</w:t>
        </w:r>
      </w:ins>
      <w:r w:rsidR="00F65743">
        <w:rPr>
          <w:szCs w:val="20"/>
          <w:lang w:val="en-US"/>
        </w:rPr>
        <w:t xml:space="preserve"> </w:t>
      </w:r>
      <w:r w:rsidRPr="007F0E49">
        <w:rPr>
          <w:szCs w:val="20"/>
          <w:lang w:val="en-US"/>
        </w:rPr>
        <w:t xml:space="preserve">life history traits. Biodiversity means the varieties of species, genes, and ecosystems, enhances </w:t>
      </w:r>
      <w:del w:id="14" w:author="Χρήστος" w:date="2018-03-25T23:20:00Z">
        <w:r w:rsidRPr="007F0E49" w:rsidDel="00426926">
          <w:rPr>
            <w:szCs w:val="20"/>
            <w:lang w:val="en-US"/>
          </w:rPr>
          <w:delText xml:space="preserve">certain </w:delText>
        </w:r>
      </w:del>
      <w:ins w:id="15" w:author="Χρήστος" w:date="2018-03-26T18:47:00Z">
        <w:r w:rsidR="006B0347">
          <w:rPr>
            <w:szCs w:val="20"/>
            <w:lang w:val="en-US"/>
          </w:rPr>
          <w:t>quik</w:t>
        </w:r>
      </w:ins>
      <w:ins w:id="16" w:author="Χρήστος" w:date="2018-03-25T23:20:00Z">
        <w:r w:rsidR="00426926" w:rsidRPr="007F0E49">
          <w:rPr>
            <w:szCs w:val="20"/>
            <w:lang w:val="en-US"/>
          </w:rPr>
          <w:t xml:space="preserve"> </w:t>
        </w:r>
      </w:ins>
      <w:r w:rsidRPr="007F0E49">
        <w:rPr>
          <w:szCs w:val="20"/>
          <w:lang w:val="en-US"/>
        </w:rPr>
        <w:t>ecosystem services.</w:t>
      </w:r>
    </w:p>
    <w:p w:rsidR="00AD787D" w:rsidRDefault="00AD787D" w:rsidP="00AD787D">
      <w:pPr>
        <w:pStyle w:val="2"/>
        <w:rPr>
          <w:lang w:val="en-US"/>
        </w:rPr>
      </w:pPr>
      <w:bookmarkStart w:id="17" w:name="_Toc509853485"/>
      <w:r>
        <w:rPr>
          <w:lang w:val="en-US"/>
        </w:rPr>
        <w:t>Ecology 2</w:t>
      </w:r>
      <w:bookmarkEnd w:id="17"/>
    </w:p>
    <w:p w:rsidR="00AD787D" w:rsidRPr="007F0E49" w:rsidRDefault="00AD787D" w:rsidP="00A174D3">
      <w:pPr>
        <w:spacing w:line="26" w:lineRule="atLeast"/>
        <w:ind w:firstLine="709"/>
        <w:rPr>
          <w:szCs w:val="20"/>
          <w:lang w:val="en-US"/>
        </w:rPr>
      </w:pPr>
      <w:r w:rsidRPr="007F0E49">
        <w:rPr>
          <w:szCs w:val="20"/>
          <w:lang w:val="en-US"/>
        </w:rPr>
        <w:t>Ecology is not synonymous with environmentalism, natural history, or environmental science. It overlaps with the closely related sciences of evolutionary biology, genetics, and ethology. An important focus for ecologists is to improve the understanding of how biodiversity affects ecological function. Ecologists seek to explain:</w:t>
      </w:r>
    </w:p>
    <w:p w:rsidR="00AD787D" w:rsidRPr="007F0E49" w:rsidRDefault="00AD787D" w:rsidP="00A174D3">
      <w:pPr>
        <w:spacing w:line="26" w:lineRule="atLeast"/>
        <w:ind w:firstLine="709"/>
        <w:rPr>
          <w:szCs w:val="20"/>
          <w:lang w:val="en-US"/>
        </w:rPr>
      </w:pPr>
      <w:r w:rsidRPr="007F0E49">
        <w:rPr>
          <w:szCs w:val="20"/>
          <w:lang w:val="en-US"/>
        </w:rPr>
        <w:t>Life processes, interactions, and adaptations</w:t>
      </w:r>
    </w:p>
    <w:p w:rsidR="00AD787D" w:rsidRPr="007F0E49" w:rsidRDefault="00AD787D" w:rsidP="00A174D3">
      <w:pPr>
        <w:spacing w:line="26" w:lineRule="atLeast"/>
        <w:ind w:firstLine="709"/>
        <w:rPr>
          <w:szCs w:val="20"/>
          <w:lang w:val="en-US"/>
        </w:rPr>
      </w:pPr>
      <w:r w:rsidRPr="007F0E49">
        <w:rPr>
          <w:szCs w:val="20"/>
          <w:lang w:val="en-US"/>
        </w:rPr>
        <w:t>The movement of materials and energy through living communities</w:t>
      </w:r>
    </w:p>
    <w:p w:rsidR="00231516" w:rsidRPr="007F0E49" w:rsidRDefault="00AD787D" w:rsidP="00231516">
      <w:pPr>
        <w:spacing w:line="26" w:lineRule="atLeast"/>
        <w:ind w:firstLine="709"/>
        <w:rPr>
          <w:szCs w:val="20"/>
          <w:lang w:val="en-US"/>
        </w:rPr>
      </w:pPr>
      <w:r w:rsidRPr="007F0E49">
        <w:rPr>
          <w:szCs w:val="20"/>
          <w:lang w:val="en-US"/>
        </w:rPr>
        <w:t>The successional development of ecosystems</w:t>
      </w:r>
    </w:p>
    <w:p w:rsidR="00AD787D" w:rsidRDefault="00AD787D" w:rsidP="00231516">
      <w:pPr>
        <w:spacing w:line="26" w:lineRule="atLeast"/>
        <w:ind w:firstLine="709"/>
        <w:rPr>
          <w:sz w:val="20"/>
          <w:szCs w:val="20"/>
          <w:lang w:val="en-US"/>
        </w:rPr>
      </w:pPr>
      <w:r w:rsidRPr="007F0E49">
        <w:rPr>
          <w:szCs w:val="20"/>
          <w:lang w:val="en-US"/>
        </w:rPr>
        <w:t>The abundance and distribution of organisms and biodiversity in the context of the environment.</w:t>
      </w:r>
      <w:r>
        <w:rPr>
          <w:sz w:val="20"/>
          <w:szCs w:val="20"/>
          <w:lang w:val="en-US"/>
        </w:rPr>
        <w:br w:type="page"/>
      </w:r>
    </w:p>
    <w:p w:rsidR="00DE5C50" w:rsidRPr="00DE5C50" w:rsidRDefault="00DE5C50" w:rsidP="00DE5C50">
      <w:pPr>
        <w:pStyle w:val="1"/>
        <w:rPr>
          <w:lang w:val="en-US"/>
        </w:rPr>
      </w:pPr>
      <w:bookmarkStart w:id="18" w:name="_Toc509853486"/>
      <w:r w:rsidRPr="00DE5C50">
        <w:rPr>
          <w:lang w:val="en-US"/>
        </w:rPr>
        <w:lastRenderedPageBreak/>
        <w:t>Biodiversity</w:t>
      </w:r>
      <w:bookmarkEnd w:id="18"/>
    </w:p>
    <w:p w:rsidR="00AD787D" w:rsidRPr="00DE5C50" w:rsidRDefault="00DE5C50" w:rsidP="00B51323">
      <w:pPr>
        <w:spacing w:after="240" w:line="240" w:lineRule="atLeast"/>
        <w:ind w:firstLine="709"/>
        <w:rPr>
          <w:szCs w:val="24"/>
          <w:lang w:val="en-US"/>
        </w:rPr>
      </w:pPr>
      <w:r w:rsidRPr="00DE5C50">
        <w:rPr>
          <w:szCs w:val="24"/>
          <w:lang w:val="en-US"/>
        </w:rPr>
        <w:t>Biodiversity refers to the variety of life and its processes. It includes the variety of living organisms, the genetic differences among them, the communities and ecosystems in which they occur, and the ecological and evolutionary processes that keep them functioning, yet ever changing and adapting.Biodiversity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life.[14][17][18] Conservation priorities and management techniques require different approaches and considerations to address the full ecological scope of biodiversity. Natural capital that supports populations is critical for maintaining ecosystem services[19][20]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w:t>
      </w:r>
      <w:r w:rsidR="00AD787D" w:rsidRPr="00DE5C50">
        <w:rPr>
          <w:szCs w:val="24"/>
          <w:lang w:val="en-US"/>
        </w:rPr>
        <w:br w:type="page"/>
      </w:r>
    </w:p>
    <w:p w:rsidR="00AD787D" w:rsidRPr="00F65743" w:rsidRDefault="00AD787D" w:rsidP="00DE6E75">
      <w:pPr>
        <w:pStyle w:val="1"/>
        <w:spacing w:before="0" w:after="380"/>
        <w:rPr>
          <w:lang w:val="en-US"/>
        </w:rPr>
      </w:pPr>
      <w:bookmarkStart w:id="19" w:name="_Toc509853487"/>
      <w:r w:rsidRPr="00F65743">
        <w:rPr>
          <w:lang w:val="en-US"/>
        </w:rPr>
        <w:lastRenderedPageBreak/>
        <w:t>Habitat</w:t>
      </w:r>
      <w:bookmarkEnd w:id="19"/>
    </w:p>
    <w:p w:rsidR="00AD787D" w:rsidRPr="00AD787D" w:rsidRDefault="00AD787D" w:rsidP="00395B99">
      <w:pPr>
        <w:ind w:firstLine="709"/>
        <w:rPr>
          <w:lang w:val="en-US"/>
        </w:rPr>
      </w:pPr>
      <w:r w:rsidRPr="00AD787D">
        <w:rPr>
          <w:lang w:val="en-US"/>
        </w:rPr>
        <w:t xml:space="preserve">The habitat of a species describes the environment over which a species is known to occur and the type of community that is formed as a result.[24] More specifically, "habitats can be defined as regions in environmental space that are composed of multiple dimensions, each representing a biotic </w:t>
      </w:r>
      <w:r w:rsidRPr="00F65743">
        <w:rPr>
          <w:lang w:val="en-US"/>
        </w:rPr>
        <w:t>or abiotic environmental variable; that is, any component or characteristic of the environment related</w:t>
      </w:r>
      <w:r w:rsidRPr="00AD787D">
        <w:rPr>
          <w:lang w:val="en-US"/>
        </w:rPr>
        <w:t xml:space="preserve"> directly (e.g. forage biomass and quality) or indirectly (e.g. elevation) to the use of a location by the animal."[25]:745 For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(Tropidurus hispidus) has a flattened body relative to the main populations that live in open savanna. The population that lives in an isolated rock outcrop hides in crevasses where its flattened body offers a selective advantage. Habitat shifts also occur in the developmental life history of amphibians, and in insects that transition from aquatic to terrestrial habitats. Biotope and habitat are sometimes used interchangeably, but the former applies to a community's environment, whereas the latter applies to a species' environment</w:t>
      </w:r>
      <w:r>
        <w:rPr>
          <w:lang w:val="en-US"/>
        </w:rPr>
        <w:t>.</w:t>
      </w:r>
    </w:p>
    <w:p w:rsidR="00AD787D" w:rsidRDefault="00AD787D" w:rsidP="00AD787D">
      <w:pPr>
        <w:pStyle w:val="2"/>
        <w:rPr>
          <w:lang w:val="en-US"/>
        </w:rPr>
      </w:pPr>
      <w:bookmarkStart w:id="20" w:name="_Toc509853488"/>
      <w:r>
        <w:rPr>
          <w:lang w:val="en-US"/>
        </w:rPr>
        <w:t>Habitat 2</w:t>
      </w:r>
      <w:bookmarkEnd w:id="20"/>
    </w:p>
    <w:p w:rsidR="00AD787D" w:rsidRPr="007F0E49" w:rsidRDefault="00AD787D" w:rsidP="00A174D3">
      <w:pPr>
        <w:spacing w:line="26" w:lineRule="atLeast"/>
        <w:ind w:firstLine="709"/>
        <w:rPr>
          <w:szCs w:val="24"/>
          <w:lang w:val="en-US"/>
        </w:rPr>
      </w:pPr>
      <w:r w:rsidRPr="007F0E49">
        <w:rPr>
          <w:szCs w:val="24"/>
          <w:lang w:val="en-US"/>
        </w:rPr>
        <w:t>Additionally, some species are ecosystem engineers, altering the environment within a localized region. For instance, beavers manage water levels by building dams which improves their habitat in a landscape.</w:t>
      </w:r>
    </w:p>
    <w:p w:rsidR="00881658" w:rsidRPr="00DE6E75" w:rsidRDefault="00881658" w:rsidP="007F0E49">
      <w:pPr>
        <w:pStyle w:val="1"/>
        <w:spacing w:before="0" w:after="380"/>
      </w:pPr>
      <w:bookmarkStart w:id="21" w:name="_Toc509853489"/>
      <w:r w:rsidRPr="00DE6E75">
        <w:t>Class Schedule</w:t>
      </w:r>
      <w:bookmarkEnd w:id="21"/>
    </w:p>
    <w:p w:rsidR="00881658" w:rsidRPr="00881658" w:rsidRDefault="00881658" w:rsidP="00881658">
      <w:pPr>
        <w:rPr>
          <w:lang w:val="en-US"/>
        </w:rPr>
      </w:pPr>
    </w:p>
    <w:tbl>
      <w:tblPr>
        <w:tblStyle w:val="a3"/>
        <w:tblW w:w="9356" w:type="dxa"/>
        <w:tblInd w:w="250" w:type="dxa"/>
        <w:tblLook w:val="04A0"/>
      </w:tblPr>
      <w:tblGrid>
        <w:gridCol w:w="1759"/>
        <w:gridCol w:w="2009"/>
        <w:gridCol w:w="2009"/>
        <w:gridCol w:w="2009"/>
        <w:gridCol w:w="1570"/>
      </w:tblGrid>
      <w:tr w:rsidR="00526E4A" w:rsidTr="00317791">
        <w:trPr>
          <w:trHeight w:val="434"/>
        </w:trPr>
        <w:tc>
          <w:tcPr>
            <w:tcW w:w="1759" w:type="dxa"/>
            <w:shd w:val="clear" w:color="auto" w:fill="365F91" w:themeFill="accent1" w:themeFillShade="BF"/>
          </w:tcPr>
          <w:p w:rsidR="00526E4A" w:rsidRPr="007F0E49" w:rsidRDefault="00526E4A" w:rsidP="00A174D3">
            <w:pPr>
              <w:spacing w:line="26" w:lineRule="atLeast"/>
              <w:jc w:val="center"/>
              <w:rPr>
                <w:color w:val="FFFFFF" w:themeColor="background1"/>
                <w:sz w:val="24"/>
                <w:szCs w:val="24"/>
                <w:lang w:val="en-US"/>
              </w:rPr>
            </w:pPr>
            <w:r w:rsidRPr="007F0E49">
              <w:rPr>
                <w:color w:val="FFFFFF" w:themeColor="background1"/>
                <w:sz w:val="24"/>
                <w:szCs w:val="24"/>
                <w:lang w:val="en-US"/>
              </w:rPr>
              <w:t>LESSON</w:t>
            </w:r>
          </w:p>
        </w:tc>
        <w:tc>
          <w:tcPr>
            <w:tcW w:w="2009" w:type="dxa"/>
            <w:shd w:val="clear" w:color="auto" w:fill="365F91" w:themeFill="accent1" w:themeFillShade="BF"/>
          </w:tcPr>
          <w:p w:rsidR="00526E4A" w:rsidRPr="007F0E49" w:rsidRDefault="00526E4A" w:rsidP="00A174D3">
            <w:pPr>
              <w:spacing w:line="26" w:lineRule="atLeast"/>
              <w:ind w:firstLine="709"/>
              <w:rPr>
                <w:color w:val="FFFFFF" w:themeColor="background1"/>
                <w:sz w:val="24"/>
                <w:szCs w:val="24"/>
                <w:lang w:val="en-US"/>
              </w:rPr>
            </w:pPr>
            <w:r w:rsidRPr="007F0E49">
              <w:rPr>
                <w:color w:val="FFFFFF" w:themeColor="background1"/>
                <w:sz w:val="24"/>
                <w:szCs w:val="24"/>
                <w:lang w:val="en-US"/>
              </w:rPr>
              <w:t>TOPIC</w:t>
            </w:r>
          </w:p>
        </w:tc>
        <w:tc>
          <w:tcPr>
            <w:tcW w:w="2009" w:type="dxa"/>
            <w:shd w:val="clear" w:color="auto" w:fill="365F91" w:themeFill="accent1" w:themeFillShade="BF"/>
          </w:tcPr>
          <w:p w:rsidR="00526E4A" w:rsidRPr="007F0E49" w:rsidRDefault="00526E4A" w:rsidP="00A174D3">
            <w:pPr>
              <w:spacing w:line="26" w:lineRule="atLeast"/>
              <w:jc w:val="center"/>
              <w:rPr>
                <w:color w:val="FFFFFF" w:themeColor="background1"/>
                <w:sz w:val="24"/>
                <w:szCs w:val="24"/>
                <w:lang w:val="en-US"/>
              </w:rPr>
            </w:pPr>
            <w:r w:rsidRPr="007F0E49">
              <w:rPr>
                <w:color w:val="FFFFFF" w:themeColor="background1"/>
                <w:sz w:val="24"/>
                <w:szCs w:val="24"/>
                <w:lang w:val="en-US"/>
              </w:rPr>
              <w:t>ASSIGNMENT</w:t>
            </w:r>
          </w:p>
        </w:tc>
        <w:tc>
          <w:tcPr>
            <w:tcW w:w="2009" w:type="dxa"/>
            <w:shd w:val="clear" w:color="auto" w:fill="365F91" w:themeFill="accent1" w:themeFillShade="BF"/>
          </w:tcPr>
          <w:p w:rsidR="00526E4A" w:rsidRPr="007F0E49" w:rsidRDefault="00526E4A" w:rsidP="00A174D3">
            <w:pPr>
              <w:spacing w:line="26" w:lineRule="atLeast"/>
              <w:ind w:firstLine="709"/>
              <w:rPr>
                <w:color w:val="FFFFFF" w:themeColor="background1"/>
                <w:sz w:val="24"/>
                <w:szCs w:val="24"/>
                <w:lang w:val="en-US"/>
              </w:rPr>
            </w:pPr>
            <w:r w:rsidRPr="007F0E49">
              <w:rPr>
                <w:color w:val="FFFFFF" w:themeColor="background1"/>
                <w:sz w:val="24"/>
                <w:szCs w:val="24"/>
                <w:lang w:val="en-US"/>
              </w:rPr>
              <w:t>Points</w:t>
            </w:r>
          </w:p>
        </w:tc>
        <w:tc>
          <w:tcPr>
            <w:tcW w:w="1570" w:type="dxa"/>
            <w:shd w:val="clear" w:color="auto" w:fill="365F91" w:themeFill="accent1" w:themeFillShade="BF"/>
          </w:tcPr>
          <w:p w:rsidR="00526E4A" w:rsidRPr="007F0E49" w:rsidRDefault="00317791" w:rsidP="00317791">
            <w:pPr>
              <w:spacing w:line="26" w:lineRule="atLeast"/>
              <w:rPr>
                <w:color w:val="FFFFFF" w:themeColor="background1"/>
                <w:sz w:val="24"/>
                <w:szCs w:val="24"/>
                <w:lang w:val="en-US"/>
              </w:rPr>
            </w:pPr>
            <w:r w:rsidRPr="007F0E49">
              <w:rPr>
                <w:color w:val="FFFFFF" w:themeColor="background1"/>
                <w:sz w:val="24"/>
                <w:szCs w:val="24"/>
                <w:lang w:val="en-US"/>
              </w:rPr>
              <w:t xml:space="preserve">        </w:t>
            </w:r>
            <w:r w:rsidR="00526E4A" w:rsidRPr="007F0E49">
              <w:rPr>
                <w:color w:val="FFFFFF" w:themeColor="background1"/>
                <w:sz w:val="24"/>
                <w:szCs w:val="24"/>
                <w:lang w:val="en-US"/>
              </w:rPr>
              <w:t>DUE</w:t>
            </w:r>
          </w:p>
        </w:tc>
      </w:tr>
      <w:tr w:rsidR="00A174D3" w:rsidTr="00317791">
        <w:trPr>
          <w:trHeight w:val="484"/>
        </w:trPr>
        <w:tc>
          <w:tcPr>
            <w:tcW w:w="1759" w:type="dxa"/>
            <w:vMerge w:val="restart"/>
            <w:shd w:val="clear" w:color="auto" w:fill="B8CCE4" w:themeFill="accent1" w:themeFillTint="66"/>
          </w:tcPr>
          <w:p w:rsidR="00A174D3" w:rsidRPr="007F0E49" w:rsidRDefault="00A174D3" w:rsidP="00A174D3">
            <w:pPr>
              <w:spacing w:line="26" w:lineRule="atLeast"/>
              <w:ind w:firstLine="709"/>
              <w:jc w:val="center"/>
              <w:rPr>
                <w:sz w:val="24"/>
                <w:szCs w:val="24"/>
                <w:lang w:val="en-US"/>
              </w:rPr>
            </w:pPr>
            <w:r w:rsidRPr="007F0E49">
              <w:rPr>
                <w:sz w:val="24"/>
                <w:szCs w:val="24"/>
                <w:lang w:val="en-US"/>
              </w:rPr>
              <w:t>1</w:t>
            </w:r>
          </w:p>
        </w:tc>
        <w:tc>
          <w:tcPr>
            <w:tcW w:w="2009" w:type="dxa"/>
            <w:vMerge w:val="restart"/>
            <w:shd w:val="clear" w:color="auto" w:fill="B8CCE4" w:themeFill="accent1" w:themeFillTint="66"/>
          </w:tcPr>
          <w:p w:rsidR="00A174D3" w:rsidRPr="007F0E49" w:rsidRDefault="00A174D3" w:rsidP="00AD787D">
            <w:pPr>
              <w:rPr>
                <w:sz w:val="24"/>
                <w:szCs w:val="24"/>
                <w:lang w:val="en-US"/>
              </w:rPr>
            </w:pPr>
            <w:r w:rsidRPr="007F0E49">
              <w:rPr>
                <w:sz w:val="24"/>
                <w:szCs w:val="24"/>
                <w:lang w:val="en-US"/>
              </w:rPr>
              <w:t>What is Distance Learning?</w:t>
            </w:r>
          </w:p>
        </w:tc>
        <w:tc>
          <w:tcPr>
            <w:tcW w:w="2009" w:type="dxa"/>
            <w:tcBorders>
              <w:bottom w:val="single" w:sz="4" w:space="0" w:color="auto"/>
            </w:tcBorders>
            <w:shd w:val="clear" w:color="auto" w:fill="B8CCE4" w:themeFill="accent1" w:themeFillTint="66"/>
          </w:tcPr>
          <w:p w:rsidR="00A174D3" w:rsidRPr="007F0E49" w:rsidRDefault="00A174D3" w:rsidP="00AD787D">
            <w:pPr>
              <w:rPr>
                <w:sz w:val="24"/>
                <w:szCs w:val="24"/>
                <w:lang w:val="en-US"/>
              </w:rPr>
            </w:pPr>
            <w:r w:rsidRPr="007F0E49">
              <w:rPr>
                <w:sz w:val="24"/>
                <w:szCs w:val="24"/>
                <w:lang w:val="en-US"/>
              </w:rPr>
              <w:t>Wiki #1</w:t>
            </w:r>
          </w:p>
        </w:tc>
        <w:tc>
          <w:tcPr>
            <w:tcW w:w="2009" w:type="dxa"/>
            <w:tcBorders>
              <w:bottom w:val="single" w:sz="4" w:space="0" w:color="auto"/>
            </w:tcBorders>
            <w:shd w:val="clear" w:color="auto" w:fill="B8CCE4" w:themeFill="accent1" w:themeFillTint="66"/>
          </w:tcPr>
          <w:p w:rsidR="00A174D3" w:rsidRPr="007F0E49" w:rsidRDefault="00A174D3" w:rsidP="00231516">
            <w:pPr>
              <w:spacing w:line="26" w:lineRule="atLeast"/>
              <w:rPr>
                <w:sz w:val="24"/>
                <w:szCs w:val="24"/>
                <w:lang w:val="en-US"/>
              </w:rPr>
            </w:pPr>
            <w:r w:rsidRPr="007F0E49">
              <w:rPr>
                <w:sz w:val="24"/>
                <w:szCs w:val="24"/>
                <w:lang w:val="en-US"/>
              </w:rPr>
              <w:t>10</w:t>
            </w:r>
          </w:p>
        </w:tc>
        <w:tc>
          <w:tcPr>
            <w:tcW w:w="1570" w:type="dxa"/>
            <w:tcBorders>
              <w:bottom w:val="single" w:sz="4" w:space="0" w:color="auto"/>
            </w:tcBorders>
            <w:shd w:val="clear" w:color="auto" w:fill="B8CCE4" w:themeFill="accent1" w:themeFillTint="66"/>
          </w:tcPr>
          <w:p w:rsidR="00A174D3" w:rsidRPr="007F0E49" w:rsidRDefault="00317791" w:rsidP="00AD787D">
            <w:pPr>
              <w:rPr>
                <w:sz w:val="24"/>
                <w:szCs w:val="24"/>
                <w:lang w:val="en-US"/>
              </w:rPr>
            </w:pPr>
            <w:r w:rsidRPr="007F0E49">
              <w:rPr>
                <w:sz w:val="24"/>
                <w:szCs w:val="24"/>
                <w:lang w:val="en-US"/>
              </w:rPr>
              <w:t>March 10</w:t>
            </w:r>
          </w:p>
        </w:tc>
      </w:tr>
      <w:tr w:rsidR="00A174D3" w:rsidTr="00317791">
        <w:trPr>
          <w:trHeight w:val="420"/>
        </w:trPr>
        <w:tc>
          <w:tcPr>
            <w:tcW w:w="1759" w:type="dxa"/>
            <w:vMerge/>
            <w:shd w:val="clear" w:color="auto" w:fill="B8CCE4" w:themeFill="accent1" w:themeFillTint="66"/>
          </w:tcPr>
          <w:p w:rsidR="00A174D3" w:rsidRPr="007F0E49" w:rsidRDefault="00A174D3" w:rsidP="00A174D3">
            <w:pPr>
              <w:spacing w:line="26" w:lineRule="atLeast"/>
              <w:ind w:firstLine="709"/>
              <w:jc w:val="center"/>
              <w:rPr>
                <w:sz w:val="24"/>
                <w:szCs w:val="24"/>
                <w:lang w:val="en-US"/>
              </w:rPr>
            </w:pPr>
          </w:p>
        </w:tc>
        <w:tc>
          <w:tcPr>
            <w:tcW w:w="2009" w:type="dxa"/>
            <w:vMerge/>
            <w:shd w:val="clear" w:color="auto" w:fill="B8CCE4" w:themeFill="accent1" w:themeFillTint="66"/>
          </w:tcPr>
          <w:p w:rsidR="00A174D3" w:rsidRPr="007F0E49" w:rsidRDefault="00A174D3" w:rsidP="00AD787D">
            <w:pPr>
              <w:rPr>
                <w:sz w:val="24"/>
                <w:szCs w:val="24"/>
                <w:lang w:val="en-US"/>
              </w:rPr>
            </w:pPr>
          </w:p>
        </w:tc>
        <w:tc>
          <w:tcPr>
            <w:tcW w:w="2009" w:type="dxa"/>
            <w:tcBorders>
              <w:top w:val="single" w:sz="4" w:space="0" w:color="auto"/>
            </w:tcBorders>
            <w:shd w:val="clear" w:color="auto" w:fill="DBE5F1" w:themeFill="accent1" w:themeFillTint="33"/>
          </w:tcPr>
          <w:p w:rsidR="00A174D3" w:rsidRPr="007F0E49" w:rsidRDefault="00A174D3" w:rsidP="00AD787D">
            <w:pPr>
              <w:rPr>
                <w:sz w:val="24"/>
                <w:szCs w:val="24"/>
                <w:lang w:val="en-US"/>
              </w:rPr>
            </w:pPr>
            <w:r w:rsidRPr="007F0E49">
              <w:rPr>
                <w:sz w:val="24"/>
                <w:szCs w:val="24"/>
                <w:lang w:val="en-US"/>
              </w:rPr>
              <w:t>Presentation</w:t>
            </w:r>
          </w:p>
        </w:tc>
        <w:tc>
          <w:tcPr>
            <w:tcW w:w="2009" w:type="dxa"/>
            <w:tcBorders>
              <w:top w:val="single" w:sz="4" w:space="0" w:color="auto"/>
            </w:tcBorders>
            <w:shd w:val="clear" w:color="auto" w:fill="DBE5F1" w:themeFill="accent1" w:themeFillTint="33"/>
          </w:tcPr>
          <w:p w:rsidR="00A174D3" w:rsidRPr="007F0E49" w:rsidRDefault="00A174D3" w:rsidP="00231516">
            <w:pPr>
              <w:spacing w:line="26" w:lineRule="atLeast"/>
              <w:jc w:val="both"/>
              <w:rPr>
                <w:sz w:val="24"/>
                <w:szCs w:val="24"/>
                <w:lang w:val="en-US"/>
              </w:rPr>
            </w:pPr>
            <w:r w:rsidRPr="007F0E49">
              <w:rPr>
                <w:sz w:val="24"/>
                <w:szCs w:val="24"/>
                <w:lang w:val="en-US"/>
              </w:rPr>
              <w:t>20</w:t>
            </w:r>
          </w:p>
        </w:tc>
        <w:tc>
          <w:tcPr>
            <w:tcW w:w="1570" w:type="dxa"/>
            <w:tcBorders>
              <w:top w:val="single" w:sz="4" w:space="0" w:color="auto"/>
            </w:tcBorders>
            <w:shd w:val="clear" w:color="auto" w:fill="DBE5F1" w:themeFill="accent1" w:themeFillTint="33"/>
          </w:tcPr>
          <w:p w:rsidR="00A174D3" w:rsidRPr="007F0E49" w:rsidRDefault="00A174D3" w:rsidP="00AD787D">
            <w:pPr>
              <w:rPr>
                <w:sz w:val="24"/>
                <w:szCs w:val="24"/>
                <w:lang w:val="en-US"/>
              </w:rPr>
            </w:pPr>
          </w:p>
        </w:tc>
      </w:tr>
      <w:tr w:rsidR="00526E4A" w:rsidTr="00317791">
        <w:trPr>
          <w:trHeight w:val="595"/>
        </w:trPr>
        <w:tc>
          <w:tcPr>
            <w:tcW w:w="1759" w:type="dxa"/>
            <w:tcBorders>
              <w:top w:val="single" w:sz="4" w:space="0" w:color="auto"/>
            </w:tcBorders>
            <w:shd w:val="clear" w:color="auto" w:fill="B8CCE4" w:themeFill="accent1" w:themeFillTint="66"/>
          </w:tcPr>
          <w:p w:rsidR="00526E4A" w:rsidRPr="007F0E49" w:rsidRDefault="00526E4A" w:rsidP="00A174D3">
            <w:pPr>
              <w:spacing w:line="26" w:lineRule="atLeast"/>
              <w:ind w:firstLine="709"/>
              <w:jc w:val="center"/>
              <w:rPr>
                <w:sz w:val="24"/>
                <w:szCs w:val="24"/>
                <w:lang w:val="en-US"/>
              </w:rPr>
            </w:pPr>
            <w:r w:rsidRPr="007F0E49">
              <w:rPr>
                <w:sz w:val="24"/>
                <w:szCs w:val="24"/>
                <w:lang w:val="en-US"/>
              </w:rPr>
              <w:t>2</w:t>
            </w:r>
          </w:p>
        </w:tc>
        <w:tc>
          <w:tcPr>
            <w:tcW w:w="2009" w:type="dxa"/>
            <w:shd w:val="clear" w:color="auto" w:fill="B8CCE4" w:themeFill="accent1" w:themeFillTint="66"/>
          </w:tcPr>
          <w:p w:rsidR="00526E4A" w:rsidRPr="007F0E49" w:rsidRDefault="00A174D3" w:rsidP="00AD787D">
            <w:pPr>
              <w:rPr>
                <w:sz w:val="24"/>
                <w:szCs w:val="24"/>
                <w:lang w:val="en-US"/>
              </w:rPr>
            </w:pPr>
            <w:r w:rsidRPr="007F0E49">
              <w:rPr>
                <w:sz w:val="24"/>
                <w:szCs w:val="24"/>
                <w:lang w:val="en-US"/>
              </w:rPr>
              <w:t>History &amp; Theories</w:t>
            </w:r>
          </w:p>
        </w:tc>
        <w:tc>
          <w:tcPr>
            <w:tcW w:w="2009" w:type="dxa"/>
            <w:shd w:val="clear" w:color="auto" w:fill="B8CCE4" w:themeFill="accent1" w:themeFillTint="66"/>
          </w:tcPr>
          <w:p w:rsidR="00526E4A" w:rsidRPr="007F0E49" w:rsidRDefault="00A174D3" w:rsidP="00AD787D">
            <w:pPr>
              <w:rPr>
                <w:sz w:val="24"/>
                <w:szCs w:val="24"/>
                <w:lang w:val="en-US"/>
              </w:rPr>
            </w:pPr>
            <w:r w:rsidRPr="007F0E49">
              <w:rPr>
                <w:sz w:val="24"/>
                <w:szCs w:val="24"/>
                <w:lang w:val="en-US"/>
              </w:rPr>
              <w:t>Brief  Paper</w:t>
            </w:r>
          </w:p>
        </w:tc>
        <w:tc>
          <w:tcPr>
            <w:tcW w:w="2009" w:type="dxa"/>
            <w:shd w:val="clear" w:color="auto" w:fill="B8CCE4" w:themeFill="accent1" w:themeFillTint="66"/>
          </w:tcPr>
          <w:p w:rsidR="00526E4A" w:rsidRPr="007F0E49" w:rsidRDefault="00A174D3" w:rsidP="00231516">
            <w:pPr>
              <w:spacing w:line="26" w:lineRule="atLeast"/>
              <w:jc w:val="both"/>
              <w:rPr>
                <w:sz w:val="24"/>
                <w:szCs w:val="24"/>
                <w:lang w:val="en-US"/>
              </w:rPr>
            </w:pPr>
            <w:r w:rsidRPr="007F0E49">
              <w:rPr>
                <w:sz w:val="24"/>
                <w:szCs w:val="24"/>
                <w:lang w:val="en-US"/>
              </w:rPr>
              <w:t>20</w:t>
            </w:r>
          </w:p>
        </w:tc>
        <w:tc>
          <w:tcPr>
            <w:tcW w:w="1570" w:type="dxa"/>
            <w:shd w:val="clear" w:color="auto" w:fill="B8CCE4" w:themeFill="accent1" w:themeFillTint="66"/>
          </w:tcPr>
          <w:p w:rsidR="00526E4A" w:rsidRPr="007F0E49" w:rsidRDefault="00317791" w:rsidP="00AD787D">
            <w:pPr>
              <w:rPr>
                <w:sz w:val="24"/>
                <w:szCs w:val="24"/>
                <w:lang w:val="en-US"/>
              </w:rPr>
            </w:pPr>
            <w:r w:rsidRPr="007F0E49">
              <w:rPr>
                <w:sz w:val="24"/>
                <w:szCs w:val="24"/>
                <w:lang w:val="en-US"/>
              </w:rPr>
              <w:t>March 24</w:t>
            </w:r>
          </w:p>
        </w:tc>
      </w:tr>
      <w:tr w:rsidR="00A174D3" w:rsidTr="00317791">
        <w:trPr>
          <w:trHeight w:val="419"/>
        </w:trPr>
        <w:tc>
          <w:tcPr>
            <w:tcW w:w="9356" w:type="dxa"/>
            <w:gridSpan w:val="5"/>
            <w:shd w:val="clear" w:color="auto" w:fill="DBE5F1" w:themeFill="accent1" w:themeFillTint="33"/>
          </w:tcPr>
          <w:p w:rsidR="00A174D3" w:rsidRPr="007F0E49" w:rsidRDefault="00A174D3" w:rsidP="00A174D3">
            <w:pPr>
              <w:jc w:val="center"/>
              <w:rPr>
                <w:sz w:val="24"/>
                <w:szCs w:val="24"/>
                <w:lang w:val="en-US"/>
              </w:rPr>
            </w:pPr>
            <w:r w:rsidRPr="007F0E49">
              <w:rPr>
                <w:sz w:val="24"/>
                <w:szCs w:val="24"/>
                <w:lang w:val="en-US"/>
              </w:rPr>
              <w:t>Spring Break</w:t>
            </w:r>
          </w:p>
        </w:tc>
      </w:tr>
      <w:tr w:rsidR="00212F33" w:rsidTr="00317791">
        <w:trPr>
          <w:trHeight w:val="499"/>
        </w:trPr>
        <w:tc>
          <w:tcPr>
            <w:tcW w:w="1759" w:type="dxa"/>
            <w:vMerge w:val="restart"/>
            <w:shd w:val="clear" w:color="auto" w:fill="B8CCE4" w:themeFill="accent1" w:themeFillTint="66"/>
          </w:tcPr>
          <w:p w:rsidR="00212F33" w:rsidRPr="007F0E49" w:rsidRDefault="00212F33" w:rsidP="00A174D3">
            <w:pPr>
              <w:spacing w:line="26" w:lineRule="atLeast"/>
              <w:ind w:firstLine="709"/>
              <w:jc w:val="center"/>
              <w:rPr>
                <w:sz w:val="24"/>
                <w:szCs w:val="24"/>
                <w:lang w:val="en-US"/>
              </w:rPr>
            </w:pPr>
            <w:r w:rsidRPr="007F0E49">
              <w:rPr>
                <w:sz w:val="24"/>
                <w:szCs w:val="24"/>
                <w:lang w:val="en-US"/>
              </w:rPr>
              <w:t>3</w:t>
            </w:r>
          </w:p>
        </w:tc>
        <w:tc>
          <w:tcPr>
            <w:tcW w:w="2009" w:type="dxa"/>
            <w:vMerge w:val="restart"/>
            <w:shd w:val="clear" w:color="auto" w:fill="B8CCE4" w:themeFill="accent1" w:themeFillTint="66"/>
          </w:tcPr>
          <w:p w:rsidR="00212F33" w:rsidRPr="007F0E49" w:rsidRDefault="00212F33" w:rsidP="00AD787D">
            <w:pPr>
              <w:rPr>
                <w:sz w:val="24"/>
                <w:szCs w:val="24"/>
                <w:lang w:val="en-US"/>
              </w:rPr>
            </w:pPr>
            <w:r w:rsidRPr="007F0E49">
              <w:rPr>
                <w:sz w:val="24"/>
                <w:szCs w:val="24"/>
                <w:lang w:val="en-US"/>
              </w:rPr>
              <w:t>Distance Learners</w:t>
            </w:r>
          </w:p>
        </w:tc>
        <w:tc>
          <w:tcPr>
            <w:tcW w:w="2009" w:type="dxa"/>
            <w:tcBorders>
              <w:bottom w:val="single" w:sz="4" w:space="0" w:color="auto"/>
            </w:tcBorders>
            <w:shd w:val="clear" w:color="auto" w:fill="B8CCE4" w:themeFill="accent1" w:themeFillTint="66"/>
          </w:tcPr>
          <w:p w:rsidR="00212F33" w:rsidRPr="007F0E49" w:rsidRDefault="00212F33" w:rsidP="00AD787D">
            <w:pPr>
              <w:rPr>
                <w:sz w:val="24"/>
                <w:szCs w:val="24"/>
                <w:lang w:val="en-US"/>
              </w:rPr>
            </w:pPr>
            <w:r w:rsidRPr="007F0E49">
              <w:rPr>
                <w:sz w:val="24"/>
                <w:szCs w:val="24"/>
                <w:lang w:val="en-US"/>
              </w:rPr>
              <w:t>Descussion #1</w:t>
            </w:r>
          </w:p>
        </w:tc>
        <w:tc>
          <w:tcPr>
            <w:tcW w:w="2009" w:type="dxa"/>
            <w:tcBorders>
              <w:bottom w:val="single" w:sz="4" w:space="0" w:color="auto"/>
            </w:tcBorders>
            <w:shd w:val="clear" w:color="auto" w:fill="B8CCE4" w:themeFill="accent1" w:themeFillTint="66"/>
          </w:tcPr>
          <w:p w:rsidR="00212F33" w:rsidRPr="007F0E49" w:rsidRDefault="00212F33" w:rsidP="00231516">
            <w:pPr>
              <w:rPr>
                <w:sz w:val="24"/>
                <w:szCs w:val="24"/>
                <w:lang w:val="en-US"/>
              </w:rPr>
            </w:pPr>
            <w:r w:rsidRPr="007F0E49">
              <w:rPr>
                <w:sz w:val="24"/>
                <w:szCs w:val="24"/>
                <w:lang w:val="en-US"/>
              </w:rPr>
              <w:t>10</w:t>
            </w:r>
          </w:p>
        </w:tc>
        <w:tc>
          <w:tcPr>
            <w:tcW w:w="1570" w:type="dxa"/>
            <w:tcBorders>
              <w:bottom w:val="single" w:sz="4" w:space="0" w:color="auto"/>
            </w:tcBorders>
            <w:shd w:val="clear" w:color="auto" w:fill="B8CCE4" w:themeFill="accent1" w:themeFillTint="66"/>
          </w:tcPr>
          <w:p w:rsidR="00212F33" w:rsidRPr="007F0E49" w:rsidRDefault="00317791" w:rsidP="00317791">
            <w:pPr>
              <w:rPr>
                <w:sz w:val="24"/>
                <w:szCs w:val="24"/>
                <w:lang w:val="en-US"/>
              </w:rPr>
            </w:pPr>
            <w:r w:rsidRPr="007F0E49">
              <w:rPr>
                <w:sz w:val="24"/>
                <w:szCs w:val="24"/>
                <w:lang w:val="en-US"/>
              </w:rPr>
              <w:t>April 7</w:t>
            </w:r>
          </w:p>
        </w:tc>
      </w:tr>
      <w:tr w:rsidR="00212F33" w:rsidTr="00317791">
        <w:trPr>
          <w:trHeight w:val="421"/>
        </w:trPr>
        <w:tc>
          <w:tcPr>
            <w:tcW w:w="1759" w:type="dxa"/>
            <w:vMerge/>
            <w:shd w:val="clear" w:color="auto" w:fill="B8CCE4" w:themeFill="accent1" w:themeFillTint="66"/>
          </w:tcPr>
          <w:p w:rsidR="00212F33" w:rsidRPr="007F0E49" w:rsidRDefault="00212F33" w:rsidP="00A174D3">
            <w:pPr>
              <w:spacing w:line="26" w:lineRule="atLeast"/>
              <w:ind w:firstLine="709"/>
              <w:jc w:val="center"/>
              <w:rPr>
                <w:sz w:val="24"/>
                <w:szCs w:val="24"/>
                <w:lang w:val="en-US"/>
              </w:rPr>
            </w:pPr>
          </w:p>
        </w:tc>
        <w:tc>
          <w:tcPr>
            <w:tcW w:w="2009" w:type="dxa"/>
            <w:vMerge/>
            <w:shd w:val="clear" w:color="auto" w:fill="B8CCE4" w:themeFill="accent1" w:themeFillTint="66"/>
          </w:tcPr>
          <w:p w:rsidR="00212F33" w:rsidRPr="007F0E49" w:rsidRDefault="00212F33" w:rsidP="00AD787D">
            <w:pPr>
              <w:rPr>
                <w:sz w:val="24"/>
                <w:szCs w:val="24"/>
                <w:lang w:val="en-US"/>
              </w:rPr>
            </w:pPr>
          </w:p>
        </w:tc>
        <w:tc>
          <w:tcPr>
            <w:tcW w:w="2009" w:type="dxa"/>
            <w:tcBorders>
              <w:top w:val="single" w:sz="4" w:space="0" w:color="auto"/>
            </w:tcBorders>
            <w:shd w:val="clear" w:color="auto" w:fill="DBE5F1" w:themeFill="accent1" w:themeFillTint="33"/>
          </w:tcPr>
          <w:p w:rsidR="00212F33" w:rsidRPr="007F0E49" w:rsidRDefault="00212F33" w:rsidP="00AD787D">
            <w:pPr>
              <w:rPr>
                <w:sz w:val="24"/>
                <w:szCs w:val="24"/>
                <w:lang w:val="en-US"/>
              </w:rPr>
            </w:pPr>
            <w:r w:rsidRPr="007F0E49">
              <w:rPr>
                <w:sz w:val="24"/>
                <w:szCs w:val="24"/>
                <w:lang w:val="en-US"/>
              </w:rPr>
              <w:t>Group Project</w:t>
            </w:r>
          </w:p>
        </w:tc>
        <w:tc>
          <w:tcPr>
            <w:tcW w:w="2009" w:type="dxa"/>
            <w:tcBorders>
              <w:top w:val="single" w:sz="4" w:space="0" w:color="auto"/>
            </w:tcBorders>
            <w:shd w:val="clear" w:color="auto" w:fill="DBE5F1" w:themeFill="accent1" w:themeFillTint="33"/>
          </w:tcPr>
          <w:p w:rsidR="00212F33" w:rsidRPr="007F0E49" w:rsidRDefault="00231516" w:rsidP="00AD787D">
            <w:pPr>
              <w:rPr>
                <w:sz w:val="24"/>
                <w:szCs w:val="24"/>
                <w:lang w:val="en-US"/>
              </w:rPr>
            </w:pPr>
            <w:r w:rsidRPr="007F0E49">
              <w:rPr>
                <w:sz w:val="24"/>
                <w:szCs w:val="24"/>
                <w:lang w:val="en-US"/>
              </w:rPr>
              <w:t>50</w:t>
            </w:r>
          </w:p>
        </w:tc>
        <w:tc>
          <w:tcPr>
            <w:tcW w:w="1570" w:type="dxa"/>
            <w:tcBorders>
              <w:top w:val="single" w:sz="4" w:space="0" w:color="auto"/>
            </w:tcBorders>
            <w:shd w:val="clear" w:color="auto" w:fill="DBE5F1" w:themeFill="accent1" w:themeFillTint="33"/>
          </w:tcPr>
          <w:p w:rsidR="00212F33" w:rsidRPr="007F0E49" w:rsidRDefault="00317791" w:rsidP="00AD787D">
            <w:pPr>
              <w:rPr>
                <w:sz w:val="24"/>
                <w:szCs w:val="24"/>
                <w:lang w:val="en-US"/>
              </w:rPr>
            </w:pPr>
            <w:r w:rsidRPr="007F0E49">
              <w:rPr>
                <w:sz w:val="24"/>
                <w:szCs w:val="24"/>
                <w:lang w:val="en-US"/>
              </w:rPr>
              <w:t>April 14</w:t>
            </w:r>
          </w:p>
        </w:tc>
      </w:tr>
      <w:tr w:rsidR="00526E4A" w:rsidTr="00317791">
        <w:trPr>
          <w:trHeight w:val="457"/>
        </w:trPr>
        <w:tc>
          <w:tcPr>
            <w:tcW w:w="1759" w:type="dxa"/>
            <w:shd w:val="clear" w:color="auto" w:fill="B8CCE4" w:themeFill="accent1" w:themeFillTint="66"/>
          </w:tcPr>
          <w:p w:rsidR="00526E4A" w:rsidRPr="007F0E49" w:rsidRDefault="00526E4A" w:rsidP="00A174D3">
            <w:pPr>
              <w:spacing w:line="26" w:lineRule="atLeast"/>
              <w:ind w:firstLine="709"/>
              <w:jc w:val="center"/>
              <w:rPr>
                <w:sz w:val="24"/>
                <w:szCs w:val="24"/>
                <w:lang w:val="en-US"/>
              </w:rPr>
            </w:pPr>
            <w:r w:rsidRPr="007F0E49">
              <w:rPr>
                <w:sz w:val="24"/>
                <w:szCs w:val="24"/>
                <w:lang w:val="en-US"/>
              </w:rPr>
              <w:t>4</w:t>
            </w:r>
          </w:p>
        </w:tc>
        <w:tc>
          <w:tcPr>
            <w:tcW w:w="2009" w:type="dxa"/>
            <w:shd w:val="clear" w:color="auto" w:fill="B8CCE4" w:themeFill="accent1" w:themeFillTint="66"/>
          </w:tcPr>
          <w:p w:rsidR="00526E4A" w:rsidRPr="007F0E49" w:rsidRDefault="00A174D3" w:rsidP="00AD787D">
            <w:pPr>
              <w:rPr>
                <w:sz w:val="24"/>
                <w:szCs w:val="24"/>
                <w:lang w:val="en-US"/>
              </w:rPr>
            </w:pPr>
            <w:r w:rsidRPr="007F0E49">
              <w:rPr>
                <w:sz w:val="24"/>
                <w:szCs w:val="24"/>
                <w:lang w:val="en-US"/>
              </w:rPr>
              <w:t>Media Selection</w:t>
            </w:r>
          </w:p>
        </w:tc>
        <w:tc>
          <w:tcPr>
            <w:tcW w:w="2009" w:type="dxa"/>
            <w:shd w:val="clear" w:color="auto" w:fill="B8CCE4" w:themeFill="accent1" w:themeFillTint="66"/>
          </w:tcPr>
          <w:p w:rsidR="00526E4A" w:rsidRPr="007F0E49" w:rsidRDefault="00526E4A" w:rsidP="00AD787D">
            <w:pPr>
              <w:rPr>
                <w:sz w:val="24"/>
                <w:szCs w:val="24"/>
                <w:lang w:val="en-US"/>
              </w:rPr>
            </w:pPr>
          </w:p>
        </w:tc>
        <w:tc>
          <w:tcPr>
            <w:tcW w:w="2009" w:type="dxa"/>
            <w:shd w:val="clear" w:color="auto" w:fill="B8CCE4" w:themeFill="accent1" w:themeFillTint="66"/>
          </w:tcPr>
          <w:p w:rsidR="00526E4A" w:rsidRPr="007F0E49" w:rsidRDefault="00231516" w:rsidP="00231516">
            <w:pPr>
              <w:rPr>
                <w:sz w:val="24"/>
                <w:szCs w:val="24"/>
                <w:lang w:val="en-US"/>
              </w:rPr>
            </w:pPr>
            <w:r w:rsidRPr="007F0E49">
              <w:rPr>
                <w:sz w:val="24"/>
                <w:szCs w:val="24"/>
                <w:lang w:val="en-US"/>
              </w:rPr>
              <w:t>10</w:t>
            </w:r>
          </w:p>
        </w:tc>
        <w:tc>
          <w:tcPr>
            <w:tcW w:w="1570" w:type="dxa"/>
            <w:shd w:val="clear" w:color="auto" w:fill="B8CCE4" w:themeFill="accent1" w:themeFillTint="66"/>
          </w:tcPr>
          <w:p w:rsidR="00526E4A" w:rsidRPr="007F0E49" w:rsidRDefault="00317791" w:rsidP="00AD787D">
            <w:pPr>
              <w:rPr>
                <w:sz w:val="24"/>
                <w:szCs w:val="24"/>
                <w:lang w:val="en-US"/>
              </w:rPr>
            </w:pPr>
            <w:r w:rsidRPr="007F0E49">
              <w:rPr>
                <w:sz w:val="24"/>
                <w:szCs w:val="24"/>
                <w:lang w:val="en-US"/>
              </w:rPr>
              <w:t>April 21</w:t>
            </w:r>
          </w:p>
        </w:tc>
      </w:tr>
    </w:tbl>
    <w:p w:rsidR="00526E4A" w:rsidRDefault="00526E4A" w:rsidP="00A174D3">
      <w:pPr>
        <w:spacing w:line="26" w:lineRule="atLeast"/>
        <w:ind w:firstLine="709"/>
        <w:rPr>
          <w:sz w:val="20"/>
          <w:szCs w:val="20"/>
          <w:lang w:val="en-US"/>
        </w:rPr>
      </w:pPr>
    </w:p>
    <w:p w:rsidR="00AD787D" w:rsidRDefault="00AD787D" w:rsidP="00A174D3">
      <w:pPr>
        <w:spacing w:line="26" w:lineRule="atLeast"/>
        <w:ind w:firstLine="709"/>
        <w:rPr>
          <w:sz w:val="20"/>
          <w:szCs w:val="20"/>
          <w:lang w:val="en-US"/>
        </w:rPr>
      </w:pPr>
      <w:r>
        <w:rPr>
          <w:sz w:val="20"/>
          <w:szCs w:val="20"/>
          <w:lang w:val="en-US"/>
        </w:rPr>
        <w:br w:type="page"/>
      </w:r>
    </w:p>
    <w:p w:rsidR="00AD787D" w:rsidRPr="00DE6E75" w:rsidRDefault="00881658" w:rsidP="00DE6E75">
      <w:pPr>
        <w:pStyle w:val="1"/>
        <w:spacing w:before="0" w:after="380"/>
      </w:pPr>
      <w:r w:rsidRPr="00DE6E75">
        <w:rPr>
          <w:noProof/>
          <w:lang w:eastAsia="el-GR"/>
        </w:rPr>
        <w:lastRenderedPageBreak/>
        <w:drawing>
          <wp:anchor distT="0" distB="0" distL="114300" distR="114300" simplePos="0" relativeHeight="251658240" behindDoc="1" locked="0" layoutInCell="1" allowOverlap="1">
            <wp:simplePos x="0" y="0"/>
            <wp:positionH relativeFrom="column">
              <wp:posOffset>-300990</wp:posOffset>
            </wp:positionH>
            <wp:positionV relativeFrom="paragraph">
              <wp:posOffset>220345</wp:posOffset>
            </wp:positionV>
            <wp:extent cx="3320415" cy="2385060"/>
            <wp:effectExtent l="19050" t="0" r="0" b="0"/>
            <wp:wrapTight wrapText="bothSides">
              <wp:wrapPolygon edited="1">
                <wp:start x="7786" y="0"/>
                <wp:lineTo x="-124" y="2242"/>
                <wp:lineTo x="-124" y="8277"/>
                <wp:lineTo x="372" y="11036"/>
                <wp:lineTo x="744" y="18795"/>
                <wp:lineTo x="1859" y="19312"/>
                <wp:lineTo x="5948" y="19312"/>
                <wp:lineTo x="8934" y="20518"/>
                <wp:lineTo x="13239" y="20446"/>
                <wp:lineTo x="13756" y="19312"/>
                <wp:lineTo x="14747" y="19312"/>
                <wp:lineTo x="17721" y="17243"/>
                <wp:lineTo x="17845" y="16553"/>
                <wp:lineTo x="18836" y="13967"/>
                <wp:lineTo x="20200" y="11208"/>
                <wp:lineTo x="20200" y="11036"/>
                <wp:lineTo x="21563" y="10001"/>
                <wp:lineTo x="20735" y="9484"/>
                <wp:lineTo x="20249" y="7386"/>
                <wp:lineTo x="19381" y="6740"/>
                <wp:lineTo x="16548" y="5662"/>
                <wp:lineTo x="14566" y="5544"/>
                <wp:lineTo x="15135" y="4248"/>
                <wp:lineTo x="15209" y="3191"/>
                <wp:lineTo x="13937" y="2732"/>
                <wp:lineTo x="14871" y="172"/>
                <wp:lineTo x="12888" y="0"/>
                <wp:lineTo x="7786" y="0"/>
              </wp:wrapPolygon>
            </wp:wrapTight>
            <wp:docPr id="1" name="0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8" cstate="print"/>
                    <a:stretch>
                      <a:fillRect/>
                    </a:stretch>
                  </pic:blipFill>
                  <pic:spPr>
                    <a:xfrm>
                      <a:off x="0" y="0"/>
                      <a:ext cx="3320415" cy="2385060"/>
                    </a:xfrm>
                    <a:prstGeom prst="rect">
                      <a:avLst/>
                    </a:prstGeom>
                  </pic:spPr>
                </pic:pic>
              </a:graphicData>
            </a:graphic>
          </wp:anchor>
        </w:drawing>
      </w:r>
      <w:bookmarkStart w:id="22" w:name="_Toc509853490"/>
      <w:r w:rsidR="00AD787D" w:rsidRPr="00DE6E75">
        <w:t>Biosphere</w:t>
      </w:r>
      <w:bookmarkEnd w:id="22"/>
    </w:p>
    <w:p w:rsidR="00AD787D" w:rsidRPr="007F0E49" w:rsidRDefault="00AD787D" w:rsidP="00A174D3">
      <w:pPr>
        <w:spacing w:line="26" w:lineRule="atLeast"/>
        <w:ind w:firstLine="709"/>
        <w:rPr>
          <w:szCs w:val="24"/>
          <w:lang w:val="en-US"/>
        </w:rPr>
      </w:pPr>
      <w:r w:rsidRPr="007F0E49">
        <w:rPr>
          <w:szCs w:val="24"/>
          <w:lang w:val="en-US"/>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evolution of plants and animals.[46] Ecological theory has also been used to explain self-emergent regulatory phenomena at the planetary scale: for example, the Gaia hypothesis is an example of holism applied in ecological theory.[47] The Gaia hypothesis states that there is an emergent feedback loop generated by the metabolism of living organisms that maintains the core temperature of the Earth and atmospheric conditions within a narrow self-regulating range of tolerance.</w:t>
      </w:r>
    </w:p>
    <w:p w:rsidR="00AD787D" w:rsidRDefault="00AD787D" w:rsidP="00A174D3">
      <w:pPr>
        <w:spacing w:line="26" w:lineRule="atLeast"/>
        <w:ind w:firstLine="709"/>
        <w:rPr>
          <w:sz w:val="20"/>
          <w:szCs w:val="20"/>
          <w:lang w:val="en-US"/>
        </w:rPr>
      </w:pPr>
      <w:r>
        <w:rPr>
          <w:sz w:val="20"/>
          <w:szCs w:val="20"/>
          <w:lang w:val="en-US"/>
        </w:rPr>
        <w:br w:type="page"/>
      </w:r>
    </w:p>
    <w:p w:rsidR="00AD787D" w:rsidRPr="00F65743" w:rsidRDefault="00AD787D" w:rsidP="00DE6E75">
      <w:pPr>
        <w:pStyle w:val="1"/>
        <w:spacing w:before="0" w:after="380"/>
        <w:rPr>
          <w:lang w:val="en-US"/>
        </w:rPr>
      </w:pPr>
      <w:bookmarkStart w:id="23" w:name="_Toc509853491"/>
      <w:r w:rsidRPr="00F65743">
        <w:rPr>
          <w:lang w:val="en-US"/>
        </w:rPr>
        <w:lastRenderedPageBreak/>
        <w:t>Ecosystems</w:t>
      </w:r>
      <w:bookmarkEnd w:id="23"/>
    </w:p>
    <w:p w:rsidR="00AD787D" w:rsidRPr="007F0E49" w:rsidRDefault="00AD787D" w:rsidP="00A174D3">
      <w:pPr>
        <w:spacing w:line="26" w:lineRule="atLeast"/>
        <w:ind w:firstLine="709"/>
        <w:rPr>
          <w:szCs w:val="24"/>
          <w:lang w:val="en-US"/>
        </w:rPr>
      </w:pPr>
      <w:r w:rsidRPr="007F0E49">
        <w:rPr>
          <w:szCs w:val="24"/>
          <w:lang w:val="en-US"/>
        </w:rPr>
        <w:t>Ecosystems may be habitats within biomes that form an integrated whole and a dynamically responsive system having both physical and biological complexes. Ecosystem ecology is the science of determining the fluxes of materials (e.g. carbon, phosphorus) between different pools (e.g., tree biomass, soil organic material). Ecosystem ecologist attempt to determine the underlying causes of these fluxes. Research in ecosystem ecology might measure primary production (g C/m^2) in a wetland in relation to decomposition and consumption rates (g C/m^2/y). This requires an understanding of the community connections between plants (i.e., primary producers) and the decomposers (e.g., fungi and bacteria),[66]</w:t>
      </w:r>
    </w:p>
    <w:p w:rsidR="00AD787D" w:rsidRDefault="00AD787D" w:rsidP="00AD787D">
      <w:pPr>
        <w:pStyle w:val="2"/>
        <w:rPr>
          <w:lang w:val="en-US"/>
        </w:rPr>
      </w:pPr>
      <w:bookmarkStart w:id="24" w:name="_Toc509853492"/>
      <w:r>
        <w:rPr>
          <w:lang w:val="en-US"/>
        </w:rPr>
        <w:t>Ecosystems 2</w:t>
      </w:r>
      <w:bookmarkEnd w:id="24"/>
    </w:p>
    <w:p w:rsidR="00881658" w:rsidRPr="007F0E49" w:rsidRDefault="00AD787D" w:rsidP="00A174D3">
      <w:pPr>
        <w:spacing w:line="26" w:lineRule="atLeast"/>
        <w:ind w:firstLine="709"/>
        <w:rPr>
          <w:szCs w:val="20"/>
          <w:lang w:val="en-US"/>
        </w:rPr>
      </w:pPr>
      <w:r w:rsidRPr="007F0E49">
        <w:rPr>
          <w:szCs w:val="20"/>
          <w:lang w:val="en-US"/>
        </w:rPr>
        <w:t>The underlying concept of ecosystem can be traced back to 1864 in the published work of George Perkins Marsh ("Man and Nature").[67][68] Within an ecosystem, organisms are linked to the physical and biological components of their environment to which they are adapted.[65] Ecosystems are complex adaptive systems where the interaction of life processes form self-organizing patterns across different scales of time and space.[69] Ecosystems are broadly categorized as terrestrial, freshwater, atmospheric, or marine. Differences stem from the nature of the unique physical environments that shapes the biodiversity within each. A more recent addition to ecosystem ecology are technoecosystems, which are affected by or primarily the result of human activity.[6]</w:t>
      </w:r>
    </w:p>
    <w:p w:rsidR="00881658" w:rsidRDefault="00881658" w:rsidP="00DE6E75">
      <w:pPr>
        <w:pStyle w:val="1"/>
        <w:spacing w:before="0" w:after="380"/>
        <w:rPr>
          <w:lang w:val="en-US"/>
        </w:rPr>
      </w:pPr>
      <w:r>
        <w:rPr>
          <w:lang w:val="en-US"/>
        </w:rPr>
        <w:br w:type="page"/>
      </w:r>
    </w:p>
    <w:p w:rsidR="00AD787D" w:rsidRPr="00DE6E75" w:rsidRDefault="00881658" w:rsidP="00DE6E75">
      <w:pPr>
        <w:pStyle w:val="1"/>
        <w:spacing w:before="0" w:after="380"/>
      </w:pPr>
      <w:bookmarkStart w:id="25" w:name="_Toc509853493"/>
      <w:r w:rsidRPr="00DE6E75">
        <w:lastRenderedPageBreak/>
        <w:t>Η οικογένειά μου</w:t>
      </w:r>
      <w:bookmarkEnd w:id="25"/>
    </w:p>
    <w:p w:rsidR="00881658" w:rsidRPr="00B51323" w:rsidRDefault="006B0347" w:rsidP="00881658">
      <w:pPr>
        <w:rPr>
          <w:noProof/>
          <w:lang w:val="en-US" w:eastAsia="el-GR"/>
        </w:rPr>
      </w:pPr>
      <w:r>
        <w:rPr>
          <w:noProof/>
          <w:lang w:eastAsia="el-GR"/>
        </w:rPr>
        <w:pict>
          <v:shapetype id="_x0000_t32" coordsize="21600,21600" o:spt="32" o:oned="t" path="m,l21600,21600e" filled="f">
            <v:path arrowok="t" fillok="f" o:connecttype="none"/>
            <o:lock v:ext="edit" shapetype="t"/>
          </v:shapetype>
          <v:shape id="_x0000_s1065" type="#_x0000_t32" style="position:absolute;margin-left:130.05pt;margin-top:200pt;width:.65pt;height:3.75pt;z-index:251662336" o:connectortype="straight"/>
        </w:pict>
      </w:r>
      <w:r w:rsidR="00B51323">
        <w:rPr>
          <w:noProof/>
          <w:lang w:eastAsia="el-GR"/>
        </w:rPr>
        <w:drawing>
          <wp:inline distT="0" distB="0" distL="0" distR="0">
            <wp:extent cx="5759450" cy="4786167"/>
            <wp:effectExtent l="38100" t="0" r="12700" b="0"/>
            <wp:docPr id="5" name="Διάγραμμα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sidR="00D75A33">
        <w:rPr>
          <w:noProof/>
          <w:lang w:eastAsia="el-GR"/>
        </w:rPr>
        <w:pict>
          <v:shape id="_x0000_s1063" type="#_x0000_t32" style="position:absolute;margin-left:285.95pt;margin-top:82.95pt;width:0;height:10pt;z-index:251661312;mso-position-horizontal-relative:text;mso-position-vertical-relative:text" o:connectortype="straight" strokecolor="#548dd4 [1951]"/>
        </w:pict>
      </w:r>
    </w:p>
    <w:sectPr w:rsidR="00881658" w:rsidRPr="00B51323" w:rsidSect="00245ECE">
      <w:headerReference w:type="default" r:id="rId14"/>
      <w:footerReference w:type="default" r:id="rId15"/>
      <w:footerReference w:type="first" r:id="rId16"/>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71E0" w:rsidRDefault="005A71E0" w:rsidP="005D48B8">
      <w:pPr>
        <w:spacing w:after="0" w:line="240" w:lineRule="auto"/>
      </w:pPr>
      <w:r>
        <w:separator/>
      </w:r>
    </w:p>
  </w:endnote>
  <w:endnote w:type="continuationSeparator" w:id="0">
    <w:p w:rsidR="005A71E0" w:rsidRDefault="005A71E0" w:rsidP="005D48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30"/>
      <w:gridCol w:w="8370"/>
    </w:tblGrid>
    <w:tr w:rsidR="006441FE">
      <w:tc>
        <w:tcPr>
          <w:tcW w:w="500" w:type="pct"/>
          <w:tcBorders>
            <w:top w:val="single" w:sz="4" w:space="0" w:color="943634" w:themeColor="accent2" w:themeShade="BF"/>
          </w:tcBorders>
          <w:shd w:val="clear" w:color="auto" w:fill="943634" w:themeFill="accent2" w:themeFillShade="BF"/>
        </w:tcPr>
        <w:p w:rsidR="006441FE" w:rsidRDefault="00D75A33">
          <w:pPr>
            <w:pStyle w:val="a8"/>
            <w:jc w:val="right"/>
            <w:rPr>
              <w:b/>
              <w:color w:val="FFFFFF" w:themeColor="background1"/>
            </w:rPr>
          </w:pPr>
          <w:fldSimple w:instr=" PAGE   \* MERGEFORMAT ">
            <w:r w:rsidR="00395B99" w:rsidRPr="00395B99">
              <w:rPr>
                <w:noProof/>
                <w:color w:val="FFFFFF" w:themeColor="background1"/>
              </w:rPr>
              <w:t>2</w:t>
            </w:r>
          </w:fldSimple>
        </w:p>
      </w:tc>
      <w:tc>
        <w:tcPr>
          <w:tcW w:w="4500" w:type="pct"/>
          <w:tcBorders>
            <w:top w:val="single" w:sz="4" w:space="0" w:color="auto"/>
          </w:tcBorders>
        </w:tcPr>
        <w:p w:rsidR="006441FE" w:rsidRDefault="00D75A33">
          <w:pPr>
            <w:pStyle w:val="a8"/>
          </w:pPr>
          <w:fldSimple w:instr=" STYLEREF  &quot;1&quot;  ">
            <w:r w:rsidR="00395B99">
              <w:rPr>
                <w:noProof/>
              </w:rPr>
              <w:t>Ecology</w:t>
            </w:r>
          </w:fldSimple>
          <w:r w:rsidR="006441FE">
            <w:t xml:space="preserve"> | </w:t>
          </w:r>
          <w:sdt>
            <w:sdtPr>
              <w:alias w:val="Εταιρεία"/>
              <w:id w:val="35214375"/>
              <w:placeholder>
                <w:docPart w:val="3FF06CE7AE3C436283958BFC2725683D"/>
              </w:placeholder>
              <w:dataBinding w:prefixMappings="xmlns:ns0='http://schemas.openxmlformats.org/officeDocument/2006/extended-properties'" w:xpath="/ns0:Properties[1]/ns0:Company[1]" w:storeItemID="{6668398D-A668-4E3E-A5EB-62B293D839F1}"/>
              <w:text/>
            </w:sdtPr>
            <w:sdtContent>
              <w:r w:rsidR="00DE5C50">
                <w:t>AM: 4438</w:t>
              </w:r>
            </w:sdtContent>
          </w:sdt>
        </w:p>
      </w:tc>
    </w:tr>
  </w:tbl>
  <w:p w:rsidR="005D48B8" w:rsidRDefault="005D48B8">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30"/>
      <w:gridCol w:w="8370"/>
    </w:tblGrid>
    <w:tr w:rsidR="005D48B8">
      <w:tc>
        <w:tcPr>
          <w:tcW w:w="500" w:type="pct"/>
          <w:tcBorders>
            <w:top w:val="single" w:sz="4" w:space="0" w:color="943634" w:themeColor="accent2" w:themeShade="BF"/>
          </w:tcBorders>
          <w:shd w:val="clear" w:color="auto" w:fill="943634" w:themeFill="accent2" w:themeFillShade="BF"/>
        </w:tcPr>
        <w:p w:rsidR="005D48B8" w:rsidRDefault="00D75A33">
          <w:pPr>
            <w:pStyle w:val="a8"/>
            <w:jc w:val="right"/>
            <w:rPr>
              <w:b/>
              <w:color w:val="FFFFFF" w:themeColor="background1"/>
            </w:rPr>
          </w:pPr>
          <w:fldSimple w:instr=" PAGE   \* MERGEFORMAT ">
            <w:r w:rsidR="00395B99" w:rsidRPr="00395B99">
              <w:rPr>
                <w:noProof/>
                <w:color w:val="FFFFFF" w:themeColor="background1"/>
              </w:rPr>
              <w:t>1</w:t>
            </w:r>
          </w:fldSimple>
        </w:p>
      </w:tc>
      <w:tc>
        <w:tcPr>
          <w:tcW w:w="4500" w:type="pct"/>
          <w:tcBorders>
            <w:top w:val="single" w:sz="4" w:space="0" w:color="auto"/>
          </w:tcBorders>
        </w:tcPr>
        <w:p w:rsidR="005D48B8" w:rsidRDefault="00D75A33">
          <w:pPr>
            <w:pStyle w:val="a8"/>
          </w:pPr>
          <w:fldSimple w:instr=" STYLEREF  &quot;1&quot;  ">
            <w:r w:rsidR="00395B99">
              <w:rPr>
                <w:noProof/>
              </w:rPr>
              <w:t>Ecology</w:t>
            </w:r>
          </w:fldSimple>
          <w:r w:rsidR="005D48B8">
            <w:t xml:space="preserve"> | </w:t>
          </w:r>
          <w:sdt>
            <w:sdtPr>
              <w:alias w:val="Εταιρεία"/>
              <w:id w:val="75914618"/>
              <w:dataBinding w:prefixMappings="xmlns:ns0='http://schemas.openxmlformats.org/officeDocument/2006/extended-properties'" w:xpath="/ns0:Properties[1]/ns0:Company[1]" w:storeItemID="{6668398D-A668-4E3E-A5EB-62B293D839F1}"/>
              <w:text/>
            </w:sdtPr>
            <w:sdtContent>
              <w:r w:rsidR="00DE5C50">
                <w:t>AM: 4438</w:t>
              </w:r>
            </w:sdtContent>
          </w:sdt>
        </w:p>
      </w:tc>
    </w:tr>
  </w:tbl>
  <w:p w:rsidR="005D48B8" w:rsidRDefault="005D48B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71E0" w:rsidRDefault="005A71E0" w:rsidP="005D48B8">
      <w:pPr>
        <w:spacing w:after="0" w:line="240" w:lineRule="auto"/>
      </w:pPr>
      <w:r>
        <w:separator/>
      </w:r>
    </w:p>
  </w:footnote>
  <w:footnote w:type="continuationSeparator" w:id="0">
    <w:p w:rsidR="005A71E0" w:rsidRDefault="005A71E0" w:rsidP="005D48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214379"/>
      <w:docPartObj>
        <w:docPartGallery w:val="Page Numbers (Top of Page)"/>
        <w:docPartUnique/>
      </w:docPartObj>
    </w:sdtPr>
    <w:sdtContent>
      <w:p w:rsidR="006441FE" w:rsidRDefault="00D75A33">
        <w:pPr>
          <w:pStyle w:val="a7"/>
          <w:jc w:val="center"/>
        </w:pPr>
        <w:fldSimple w:instr=" PAGE   \* MERGEFORMAT ">
          <w:r w:rsidR="00395B99">
            <w:rPr>
              <w:noProof/>
            </w:rPr>
            <w:t>2</w:t>
          </w:r>
        </w:fldSimple>
      </w:p>
    </w:sdtContent>
  </w:sdt>
  <w:p w:rsidR="005D48B8" w:rsidRDefault="005D48B8">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10242">
      <o:colormenu v:ext="edit" strokecolor="none [1951]"/>
    </o:shapedefaults>
  </w:hdrShapeDefaults>
  <w:footnotePr>
    <w:footnote w:id="-1"/>
    <w:footnote w:id="0"/>
  </w:footnotePr>
  <w:endnotePr>
    <w:endnote w:id="-1"/>
    <w:endnote w:id="0"/>
  </w:endnotePr>
  <w:compat/>
  <w:rsids>
    <w:rsidRoot w:val="00AD787D"/>
    <w:rsid w:val="00072C1A"/>
    <w:rsid w:val="000B421A"/>
    <w:rsid w:val="00212F33"/>
    <w:rsid w:val="00231516"/>
    <w:rsid w:val="00245ECE"/>
    <w:rsid w:val="00317791"/>
    <w:rsid w:val="00395B99"/>
    <w:rsid w:val="003B6FC6"/>
    <w:rsid w:val="0041236F"/>
    <w:rsid w:val="00426926"/>
    <w:rsid w:val="00455DF4"/>
    <w:rsid w:val="004677BC"/>
    <w:rsid w:val="004E4096"/>
    <w:rsid w:val="00526E4A"/>
    <w:rsid w:val="005A71E0"/>
    <w:rsid w:val="005D48B8"/>
    <w:rsid w:val="005F7D28"/>
    <w:rsid w:val="00627AFA"/>
    <w:rsid w:val="006441FE"/>
    <w:rsid w:val="00656B3B"/>
    <w:rsid w:val="006B0347"/>
    <w:rsid w:val="00781118"/>
    <w:rsid w:val="007F0E49"/>
    <w:rsid w:val="00881658"/>
    <w:rsid w:val="008A7F54"/>
    <w:rsid w:val="008D59C4"/>
    <w:rsid w:val="00A174D3"/>
    <w:rsid w:val="00A31B2C"/>
    <w:rsid w:val="00AD787D"/>
    <w:rsid w:val="00B06CF3"/>
    <w:rsid w:val="00B51323"/>
    <w:rsid w:val="00BE39CE"/>
    <w:rsid w:val="00C10F96"/>
    <w:rsid w:val="00CC0FFF"/>
    <w:rsid w:val="00CD2B63"/>
    <w:rsid w:val="00D75A33"/>
    <w:rsid w:val="00DE5C50"/>
    <w:rsid w:val="00DE6E75"/>
    <w:rsid w:val="00E073CB"/>
    <w:rsid w:val="00E07B75"/>
    <w:rsid w:val="00E6020A"/>
    <w:rsid w:val="00F17036"/>
    <w:rsid w:val="00F65743"/>
    <w:rsid w:val="00F973A4"/>
    <w:rsid w:val="00FB78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1951]"/>
    </o:shapedefaults>
    <o:shapelayout v:ext="edit">
      <o:idmap v:ext="edit" data="1"/>
      <o:rules v:ext="edit">
        <o:r id="V:Rule2" type="connector" idref="#_x0000_s1063"/>
        <o:r id="V:Rule4" type="connector" idref="#_x0000_s10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E49"/>
    <w:rPr>
      <w:rFonts w:ascii="Times New Roman" w:hAnsi="Times New Roman"/>
      <w:sz w:val="24"/>
    </w:rPr>
  </w:style>
  <w:style w:type="paragraph" w:styleId="1">
    <w:name w:val="heading 1"/>
    <w:basedOn w:val="a"/>
    <w:next w:val="a"/>
    <w:link w:val="1Char"/>
    <w:uiPriority w:val="9"/>
    <w:qFormat/>
    <w:rsid w:val="00DE6E75"/>
    <w:pPr>
      <w:keepNext/>
      <w:keepLines/>
      <w:spacing w:before="480" w:after="0"/>
      <w:outlineLvl w:val="0"/>
    </w:pPr>
    <w:rPr>
      <w:rFonts w:ascii="Arial" w:eastAsiaTheme="majorEastAsia" w:hAnsi="Arial" w:cstheme="majorBidi"/>
      <w:bCs/>
      <w:color w:val="FF0000"/>
      <w:sz w:val="34"/>
      <w:szCs w:val="28"/>
    </w:rPr>
  </w:style>
  <w:style w:type="paragraph" w:styleId="2">
    <w:name w:val="heading 2"/>
    <w:basedOn w:val="a"/>
    <w:next w:val="a"/>
    <w:link w:val="2Char"/>
    <w:uiPriority w:val="9"/>
    <w:unhideWhenUsed/>
    <w:qFormat/>
    <w:rsid w:val="00AD787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E6E75"/>
    <w:rPr>
      <w:rFonts w:ascii="Arial" w:eastAsiaTheme="majorEastAsia" w:hAnsi="Arial" w:cstheme="majorBidi"/>
      <w:bCs/>
      <w:color w:val="FF0000"/>
      <w:sz w:val="34"/>
      <w:szCs w:val="28"/>
    </w:rPr>
  </w:style>
  <w:style w:type="paragraph" w:styleId="Web">
    <w:name w:val="Normal (Web)"/>
    <w:basedOn w:val="a"/>
    <w:uiPriority w:val="99"/>
    <w:semiHidden/>
    <w:unhideWhenUsed/>
    <w:rsid w:val="00AD787D"/>
    <w:pPr>
      <w:spacing w:before="100" w:beforeAutospacing="1" w:after="100" w:afterAutospacing="1" w:line="240" w:lineRule="auto"/>
    </w:pPr>
    <w:rPr>
      <w:rFonts w:eastAsia="Times New Roman" w:cs="Times New Roman"/>
      <w:szCs w:val="24"/>
      <w:lang w:eastAsia="el-GR"/>
    </w:rPr>
  </w:style>
  <w:style w:type="character" w:styleId="-">
    <w:name w:val="Hyperlink"/>
    <w:basedOn w:val="a0"/>
    <w:uiPriority w:val="99"/>
    <w:unhideWhenUsed/>
    <w:rsid w:val="00AD787D"/>
    <w:rPr>
      <w:color w:val="0000FF"/>
      <w:u w:val="single"/>
    </w:rPr>
  </w:style>
  <w:style w:type="character" w:customStyle="1" w:styleId="2Char">
    <w:name w:val="Επικεφαλίδα 2 Char"/>
    <w:basedOn w:val="a0"/>
    <w:link w:val="2"/>
    <w:uiPriority w:val="9"/>
    <w:rsid w:val="00AD787D"/>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526E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Char"/>
    <w:uiPriority w:val="99"/>
    <w:semiHidden/>
    <w:unhideWhenUsed/>
    <w:rsid w:val="00881658"/>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881658"/>
    <w:rPr>
      <w:rFonts w:ascii="Tahoma" w:hAnsi="Tahoma" w:cs="Tahoma"/>
      <w:sz w:val="16"/>
      <w:szCs w:val="16"/>
    </w:rPr>
  </w:style>
  <w:style w:type="paragraph" w:styleId="a5">
    <w:name w:val="No Spacing"/>
    <w:link w:val="Char0"/>
    <w:uiPriority w:val="1"/>
    <w:qFormat/>
    <w:rsid w:val="00A31B2C"/>
    <w:pPr>
      <w:spacing w:after="0" w:line="240" w:lineRule="auto"/>
    </w:pPr>
    <w:rPr>
      <w:rFonts w:eastAsiaTheme="minorEastAsia"/>
    </w:rPr>
  </w:style>
  <w:style w:type="character" w:customStyle="1" w:styleId="Char0">
    <w:name w:val="Χωρίς διάστιχο Char"/>
    <w:basedOn w:val="a0"/>
    <w:link w:val="a5"/>
    <w:uiPriority w:val="1"/>
    <w:rsid w:val="00A31B2C"/>
    <w:rPr>
      <w:rFonts w:eastAsiaTheme="minorEastAsia"/>
    </w:rPr>
  </w:style>
  <w:style w:type="paragraph" w:styleId="a6">
    <w:name w:val="TOC Heading"/>
    <w:basedOn w:val="1"/>
    <w:next w:val="a"/>
    <w:uiPriority w:val="39"/>
    <w:semiHidden/>
    <w:unhideWhenUsed/>
    <w:qFormat/>
    <w:rsid w:val="00FB78F2"/>
    <w:pPr>
      <w:outlineLvl w:val="9"/>
    </w:pPr>
    <w:rPr>
      <w:rFonts w:asciiTheme="majorHAnsi" w:hAnsiTheme="majorHAnsi"/>
      <w:color w:val="365F91" w:themeColor="accent1" w:themeShade="BF"/>
      <w:sz w:val="28"/>
    </w:rPr>
  </w:style>
  <w:style w:type="paragraph" w:styleId="10">
    <w:name w:val="toc 1"/>
    <w:basedOn w:val="a"/>
    <w:next w:val="a"/>
    <w:autoRedefine/>
    <w:uiPriority w:val="39"/>
    <w:unhideWhenUsed/>
    <w:rsid w:val="00FB78F2"/>
    <w:pPr>
      <w:spacing w:after="100"/>
    </w:pPr>
  </w:style>
  <w:style w:type="paragraph" w:styleId="20">
    <w:name w:val="toc 2"/>
    <w:basedOn w:val="a"/>
    <w:next w:val="a"/>
    <w:autoRedefine/>
    <w:uiPriority w:val="39"/>
    <w:unhideWhenUsed/>
    <w:rsid w:val="00FB78F2"/>
    <w:pPr>
      <w:spacing w:after="100"/>
      <w:ind w:left="220"/>
    </w:pPr>
  </w:style>
  <w:style w:type="paragraph" w:styleId="a7">
    <w:name w:val="header"/>
    <w:basedOn w:val="a"/>
    <w:link w:val="Char1"/>
    <w:uiPriority w:val="99"/>
    <w:unhideWhenUsed/>
    <w:rsid w:val="005D48B8"/>
    <w:pPr>
      <w:tabs>
        <w:tab w:val="center" w:pos="4153"/>
        <w:tab w:val="right" w:pos="8306"/>
      </w:tabs>
      <w:spacing w:after="0" w:line="240" w:lineRule="auto"/>
    </w:pPr>
  </w:style>
  <w:style w:type="character" w:customStyle="1" w:styleId="Char1">
    <w:name w:val="Κεφαλίδα Char"/>
    <w:basedOn w:val="a0"/>
    <w:link w:val="a7"/>
    <w:uiPriority w:val="99"/>
    <w:rsid w:val="005D48B8"/>
    <w:rPr>
      <w:rFonts w:ascii="Times New Roman" w:hAnsi="Times New Roman"/>
    </w:rPr>
  </w:style>
  <w:style w:type="paragraph" w:styleId="a8">
    <w:name w:val="footer"/>
    <w:basedOn w:val="a"/>
    <w:link w:val="Char2"/>
    <w:uiPriority w:val="99"/>
    <w:unhideWhenUsed/>
    <w:rsid w:val="005D48B8"/>
    <w:pPr>
      <w:tabs>
        <w:tab w:val="center" w:pos="4153"/>
        <w:tab w:val="right" w:pos="8306"/>
      </w:tabs>
      <w:spacing w:after="0" w:line="240" w:lineRule="auto"/>
    </w:pPr>
  </w:style>
  <w:style w:type="character" w:customStyle="1" w:styleId="Char2">
    <w:name w:val="Υποσέλιδο Char"/>
    <w:basedOn w:val="a0"/>
    <w:link w:val="a8"/>
    <w:uiPriority w:val="99"/>
    <w:rsid w:val="005D48B8"/>
    <w:rPr>
      <w:rFonts w:ascii="Times New Roman" w:hAnsi="Times New Roman"/>
    </w:rPr>
  </w:style>
  <w:style w:type="table" w:customStyle="1" w:styleId="a9">
    <w:name w:val="Light List"/>
    <w:basedOn w:val="a1"/>
    <w:uiPriority w:val="61"/>
    <w:rsid w:val="00DE5C5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94444093">
      <w:bodyDiv w:val="1"/>
      <w:marLeft w:val="0"/>
      <w:marRight w:val="0"/>
      <w:marTop w:val="0"/>
      <w:marBottom w:val="0"/>
      <w:divBdr>
        <w:top w:val="none" w:sz="0" w:space="0" w:color="auto"/>
        <w:left w:val="none" w:sz="0" w:space="0" w:color="auto"/>
        <w:bottom w:val="none" w:sz="0" w:space="0" w:color="auto"/>
        <w:right w:val="none" w:sz="0" w:space="0" w:color="auto"/>
      </w:divBdr>
      <w:divsChild>
        <w:div w:id="1117408129">
          <w:marLeft w:val="0"/>
          <w:marRight w:val="0"/>
          <w:marTop w:val="0"/>
          <w:marBottom w:val="120"/>
          <w:divBdr>
            <w:top w:val="none" w:sz="0" w:space="0" w:color="auto"/>
            <w:left w:val="none" w:sz="0" w:space="0" w:color="auto"/>
            <w:bottom w:val="none" w:sz="0" w:space="0" w:color="auto"/>
            <w:right w:val="none" w:sz="0" w:space="0" w:color="auto"/>
          </w:divBdr>
        </w:div>
        <w:div w:id="2104302711">
          <w:marLeft w:val="336"/>
          <w:marRight w:val="0"/>
          <w:marTop w:val="120"/>
          <w:marBottom w:val="192"/>
          <w:divBdr>
            <w:top w:val="single" w:sz="4" w:space="6" w:color="AAAAAA"/>
            <w:left w:val="single" w:sz="4" w:space="6" w:color="AAAAAA"/>
            <w:bottom w:val="single" w:sz="4" w:space="6" w:color="AAAAAA"/>
            <w:right w:val="single" w:sz="4" w:space="6" w:color="AAAAAA"/>
          </w:divBdr>
          <w:divsChild>
            <w:div w:id="97244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35458">
      <w:bodyDiv w:val="1"/>
      <w:marLeft w:val="0"/>
      <w:marRight w:val="0"/>
      <w:marTop w:val="0"/>
      <w:marBottom w:val="0"/>
      <w:divBdr>
        <w:top w:val="none" w:sz="0" w:space="0" w:color="auto"/>
        <w:left w:val="none" w:sz="0" w:space="0" w:color="auto"/>
        <w:bottom w:val="none" w:sz="0" w:space="0" w:color="auto"/>
        <w:right w:val="none" w:sz="0" w:space="0" w:color="auto"/>
      </w:divBdr>
    </w:div>
    <w:div w:id="180052811">
      <w:bodyDiv w:val="1"/>
      <w:marLeft w:val="0"/>
      <w:marRight w:val="0"/>
      <w:marTop w:val="0"/>
      <w:marBottom w:val="0"/>
      <w:divBdr>
        <w:top w:val="none" w:sz="0" w:space="0" w:color="auto"/>
        <w:left w:val="none" w:sz="0" w:space="0" w:color="auto"/>
        <w:bottom w:val="none" w:sz="0" w:space="0" w:color="auto"/>
        <w:right w:val="none" w:sz="0" w:space="0" w:color="auto"/>
      </w:divBdr>
      <w:divsChild>
        <w:div w:id="1386375048">
          <w:marLeft w:val="0"/>
          <w:marRight w:val="0"/>
          <w:marTop w:val="0"/>
          <w:marBottom w:val="120"/>
          <w:divBdr>
            <w:top w:val="none" w:sz="0" w:space="0" w:color="auto"/>
            <w:left w:val="none" w:sz="0" w:space="0" w:color="auto"/>
            <w:bottom w:val="none" w:sz="0" w:space="0" w:color="auto"/>
            <w:right w:val="none" w:sz="0" w:space="0" w:color="auto"/>
          </w:divBdr>
        </w:div>
        <w:div w:id="1554389871">
          <w:marLeft w:val="336"/>
          <w:marRight w:val="0"/>
          <w:marTop w:val="120"/>
          <w:marBottom w:val="192"/>
          <w:divBdr>
            <w:top w:val="single" w:sz="4" w:space="5" w:color="AAAAAA"/>
            <w:left w:val="single" w:sz="4" w:space="5" w:color="AAAAAA"/>
            <w:bottom w:val="single" w:sz="4" w:space="5" w:color="AAAAAA"/>
            <w:right w:val="single" w:sz="4" w:space="5" w:color="AAAAAA"/>
          </w:divBdr>
          <w:divsChild>
            <w:div w:id="19489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94293">
      <w:bodyDiv w:val="1"/>
      <w:marLeft w:val="0"/>
      <w:marRight w:val="0"/>
      <w:marTop w:val="0"/>
      <w:marBottom w:val="0"/>
      <w:divBdr>
        <w:top w:val="none" w:sz="0" w:space="0" w:color="auto"/>
        <w:left w:val="none" w:sz="0" w:space="0" w:color="auto"/>
        <w:bottom w:val="none" w:sz="0" w:space="0" w:color="auto"/>
        <w:right w:val="none" w:sz="0" w:space="0" w:color="auto"/>
      </w:divBdr>
      <w:divsChild>
        <w:div w:id="842430933">
          <w:marLeft w:val="0"/>
          <w:marRight w:val="0"/>
          <w:marTop w:val="0"/>
          <w:marBottom w:val="120"/>
          <w:divBdr>
            <w:top w:val="none" w:sz="0" w:space="0" w:color="auto"/>
            <w:left w:val="none" w:sz="0" w:space="0" w:color="auto"/>
            <w:bottom w:val="none" w:sz="0" w:space="0" w:color="auto"/>
            <w:right w:val="none" w:sz="0" w:space="0" w:color="auto"/>
          </w:divBdr>
        </w:div>
        <w:div w:id="2142190424">
          <w:marLeft w:val="0"/>
          <w:marRight w:val="0"/>
          <w:marTop w:val="0"/>
          <w:marBottom w:val="120"/>
          <w:divBdr>
            <w:top w:val="none" w:sz="0" w:space="0" w:color="auto"/>
            <w:left w:val="none" w:sz="0" w:space="0" w:color="auto"/>
            <w:bottom w:val="none" w:sz="0" w:space="0" w:color="auto"/>
            <w:right w:val="none" w:sz="0" w:space="0" w:color="auto"/>
          </w:divBdr>
        </w:div>
      </w:divsChild>
    </w:div>
    <w:div w:id="845363484">
      <w:bodyDiv w:val="1"/>
      <w:marLeft w:val="0"/>
      <w:marRight w:val="0"/>
      <w:marTop w:val="0"/>
      <w:marBottom w:val="0"/>
      <w:divBdr>
        <w:top w:val="none" w:sz="0" w:space="0" w:color="auto"/>
        <w:left w:val="none" w:sz="0" w:space="0" w:color="auto"/>
        <w:bottom w:val="none" w:sz="0" w:space="0" w:color="auto"/>
        <w:right w:val="none" w:sz="0" w:space="0" w:color="auto"/>
      </w:divBdr>
    </w:div>
    <w:div w:id="1270239000">
      <w:bodyDiv w:val="1"/>
      <w:marLeft w:val="0"/>
      <w:marRight w:val="0"/>
      <w:marTop w:val="0"/>
      <w:marBottom w:val="0"/>
      <w:divBdr>
        <w:top w:val="none" w:sz="0" w:space="0" w:color="auto"/>
        <w:left w:val="none" w:sz="0" w:space="0" w:color="auto"/>
        <w:bottom w:val="none" w:sz="0" w:space="0" w:color="auto"/>
        <w:right w:val="none" w:sz="0" w:space="0" w:color="auto"/>
      </w:divBdr>
    </w:div>
    <w:div w:id="152563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diagramDrawing" Target="diagrams/drawing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Layout" Target="diagrams/layou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430187A-B056-404E-9D37-ED9DA757E8DF}" type="doc">
      <dgm:prSet loTypeId="urn:microsoft.com/office/officeart/2005/8/layout/orgChart1" loCatId="hierarchy" qsTypeId="urn:microsoft.com/office/officeart/2005/8/quickstyle/simple1" qsCatId="simple" csTypeId="urn:microsoft.com/office/officeart/2005/8/colors/accent1_2" csCatId="accent1" phldr="1"/>
      <dgm:spPr>
        <a:scene3d>
          <a:camera prst="orthographicFront">
            <a:rot lat="0" lon="21299999" rev="0"/>
          </a:camera>
          <a:lightRig rig="threePt" dir="t"/>
        </a:scene3d>
      </dgm:spPr>
      <dgm:t>
        <a:bodyPr/>
        <a:lstStyle/>
        <a:p>
          <a:endParaRPr lang="el-GR"/>
        </a:p>
      </dgm:t>
    </dgm:pt>
    <dgm:pt modelId="{F1BF0246-44FF-46A0-9E35-3A3A2EE35EFF}">
      <dgm:prSet phldrT="[Κείμενο]" custT="1"/>
      <dgm:spPr>
        <a:sp3d>
          <a:bevelT/>
          <a:bevelB prst="relaxedInset"/>
        </a:sp3d>
      </dgm:spPr>
      <dgm:t>
        <a:bodyPr/>
        <a:lstStyle/>
        <a:p>
          <a:r>
            <a:rPr lang="el-GR" sz="1600"/>
            <a:t>μαρουλα-θοδωρος</a:t>
          </a:r>
        </a:p>
      </dgm:t>
    </dgm:pt>
    <dgm:pt modelId="{2CE126AA-C4DA-4DDB-A6D8-E0A3D471B48B}" type="parTrans" cxnId="{D3209167-C817-4222-9590-30541EA1C2A4}">
      <dgm:prSet/>
      <dgm:spPr/>
      <dgm:t>
        <a:bodyPr/>
        <a:lstStyle/>
        <a:p>
          <a:endParaRPr lang="el-GR"/>
        </a:p>
      </dgm:t>
    </dgm:pt>
    <dgm:pt modelId="{21E0A5CC-5877-4046-AFE2-765158D716F3}" type="sibTrans" cxnId="{D3209167-C817-4222-9590-30541EA1C2A4}">
      <dgm:prSet/>
      <dgm:spPr/>
      <dgm:t>
        <a:bodyPr/>
        <a:lstStyle/>
        <a:p>
          <a:endParaRPr lang="el-GR"/>
        </a:p>
      </dgm:t>
    </dgm:pt>
    <dgm:pt modelId="{3CD14252-2B42-494F-AF76-F938EE35AAD2}" type="asst">
      <dgm:prSet phldrT="[Κείμενο]" custT="1"/>
      <dgm:spPr>
        <a:sp3d>
          <a:bevelT/>
          <a:bevelB prst="relaxedInset"/>
        </a:sp3d>
      </dgm:spPr>
      <dgm:t>
        <a:bodyPr/>
        <a:lstStyle/>
        <a:p>
          <a:r>
            <a:rPr lang="el-GR" sz="1600"/>
            <a:t>Αγγελική -Ορέστης</a:t>
          </a:r>
        </a:p>
      </dgm:t>
    </dgm:pt>
    <dgm:pt modelId="{B51D3DD4-1AFF-42C6-9FF0-A36B5E0784CB}" type="parTrans" cxnId="{4907F497-E680-497F-B968-DE5F85462EC1}">
      <dgm:prSet/>
      <dgm:spPr/>
      <dgm:t>
        <a:bodyPr/>
        <a:lstStyle/>
        <a:p>
          <a:endParaRPr lang="el-GR"/>
        </a:p>
      </dgm:t>
    </dgm:pt>
    <dgm:pt modelId="{35F840F6-ED05-4BA2-B79B-49AF06CBAB35}" type="sibTrans" cxnId="{4907F497-E680-497F-B968-DE5F85462EC1}">
      <dgm:prSet/>
      <dgm:spPr/>
      <dgm:t>
        <a:bodyPr/>
        <a:lstStyle/>
        <a:p>
          <a:endParaRPr lang="el-GR"/>
        </a:p>
      </dgm:t>
    </dgm:pt>
    <dgm:pt modelId="{1C166147-4C97-41F4-8113-1798E94FD406}">
      <dgm:prSet phldrT="[Κείμενο]" custT="1"/>
      <dgm:spPr>
        <a:sp3d>
          <a:bevelT/>
          <a:bevelB prst="relaxedInset"/>
        </a:sp3d>
      </dgm:spPr>
      <dgm:t>
        <a:bodyPr/>
        <a:lstStyle/>
        <a:p>
          <a:r>
            <a:rPr lang="el-GR" sz="1600"/>
            <a:t>Βασίλης</a:t>
          </a:r>
        </a:p>
      </dgm:t>
    </dgm:pt>
    <dgm:pt modelId="{585E77B2-34D6-4F04-B991-C9A40DF3347C}" type="parTrans" cxnId="{65D4C5EB-DBCE-4DAF-BC5D-ADA6B8F1D9FF}">
      <dgm:prSet/>
      <dgm:spPr>
        <a:sp3d>
          <a:bevelT/>
          <a:bevelB prst="relaxedInset"/>
        </a:sp3d>
      </dgm:spPr>
      <dgm:t>
        <a:bodyPr/>
        <a:lstStyle/>
        <a:p>
          <a:endParaRPr lang="el-GR"/>
        </a:p>
      </dgm:t>
    </dgm:pt>
    <dgm:pt modelId="{CC554071-F984-4C0F-B79D-E7EC13E8F072}" type="sibTrans" cxnId="{65D4C5EB-DBCE-4DAF-BC5D-ADA6B8F1D9FF}">
      <dgm:prSet/>
      <dgm:spPr/>
      <dgm:t>
        <a:bodyPr/>
        <a:lstStyle/>
        <a:p>
          <a:endParaRPr lang="el-GR"/>
        </a:p>
      </dgm:t>
    </dgm:pt>
    <dgm:pt modelId="{48BB1361-BD32-4BEE-904E-D78A005C6805}">
      <dgm:prSet phldrT="[Κείμενο]" custT="1"/>
      <dgm:spPr>
        <a:sp3d>
          <a:bevelT/>
          <a:bevelB prst="relaxedInset"/>
        </a:sp3d>
      </dgm:spPr>
      <dgm:t>
        <a:bodyPr/>
        <a:lstStyle/>
        <a:p>
          <a:r>
            <a:rPr lang="el-GR" sz="1600"/>
            <a:t>Γιώργος</a:t>
          </a:r>
        </a:p>
      </dgm:t>
    </dgm:pt>
    <dgm:pt modelId="{64F84232-640B-4AE6-87A9-0325394BECBB}" type="parTrans" cxnId="{EB235F06-F95C-46DC-BD35-3756F266435A}">
      <dgm:prSet/>
      <dgm:spPr>
        <a:sp3d>
          <a:bevelT/>
          <a:bevelB prst="relaxedInset"/>
        </a:sp3d>
      </dgm:spPr>
      <dgm:t>
        <a:bodyPr/>
        <a:lstStyle/>
        <a:p>
          <a:endParaRPr lang="el-GR"/>
        </a:p>
      </dgm:t>
    </dgm:pt>
    <dgm:pt modelId="{CC3AD86E-AEBB-46E9-966F-BA342F0F23DF}" type="sibTrans" cxnId="{EB235F06-F95C-46DC-BD35-3756F266435A}">
      <dgm:prSet/>
      <dgm:spPr/>
      <dgm:t>
        <a:bodyPr/>
        <a:lstStyle/>
        <a:p>
          <a:endParaRPr lang="el-GR"/>
        </a:p>
      </dgm:t>
    </dgm:pt>
    <dgm:pt modelId="{E1B3DB78-EE20-4C86-BA57-646759833BF9}">
      <dgm:prSet phldrT="[Κείμενο]" custT="1"/>
      <dgm:spPr>
        <a:sp3d>
          <a:bevelT/>
          <a:bevelB prst="relaxedInset"/>
        </a:sp3d>
      </dgm:spPr>
      <dgm:t>
        <a:bodyPr/>
        <a:lstStyle/>
        <a:p>
          <a:r>
            <a:rPr lang="el-GR" sz="1600"/>
            <a:t>Ανδρονίκη</a:t>
          </a:r>
        </a:p>
      </dgm:t>
    </dgm:pt>
    <dgm:pt modelId="{A6B6F56F-A250-4244-B99F-1AC75E3D4E22}" type="parTrans" cxnId="{B861503D-2A38-42DB-92C8-C1989F7A023C}">
      <dgm:prSet/>
      <dgm:spPr>
        <a:sp3d>
          <a:bevelT/>
          <a:bevelB prst="relaxedInset"/>
        </a:sp3d>
      </dgm:spPr>
      <dgm:t>
        <a:bodyPr/>
        <a:lstStyle/>
        <a:p>
          <a:endParaRPr lang="el-GR"/>
        </a:p>
      </dgm:t>
    </dgm:pt>
    <dgm:pt modelId="{84732DB6-48B0-466B-BC7B-F8A576743910}" type="sibTrans" cxnId="{B861503D-2A38-42DB-92C8-C1989F7A023C}">
      <dgm:prSet/>
      <dgm:spPr/>
      <dgm:t>
        <a:bodyPr/>
        <a:lstStyle/>
        <a:p>
          <a:endParaRPr lang="el-GR"/>
        </a:p>
      </dgm:t>
    </dgm:pt>
    <dgm:pt modelId="{B842873D-0D8E-4AB3-800A-31E2929EE0D7}">
      <dgm:prSet phldrT="[Κείμενο]" custT="1"/>
      <dgm:spPr>
        <a:sp3d>
          <a:bevelT/>
          <a:bevelB prst="relaxedInset"/>
        </a:sp3d>
      </dgm:spPr>
      <dgm:t>
        <a:bodyPr/>
        <a:lstStyle/>
        <a:p>
          <a:r>
            <a:rPr lang="el-GR" sz="1600"/>
            <a:t>Χρήστος-Αντώνης</a:t>
          </a:r>
        </a:p>
      </dgm:t>
    </dgm:pt>
    <dgm:pt modelId="{73E3FA7C-16E0-407D-AE70-E761FB9510F0}" type="parTrans" cxnId="{ED83ABCD-4295-4AFB-B56A-7D6D2610DB18}">
      <dgm:prSet/>
      <dgm:spPr>
        <a:sp3d>
          <a:bevelT/>
          <a:bevelB prst="relaxedInset"/>
        </a:sp3d>
      </dgm:spPr>
      <dgm:t>
        <a:bodyPr/>
        <a:lstStyle/>
        <a:p>
          <a:endParaRPr lang="el-GR"/>
        </a:p>
      </dgm:t>
    </dgm:pt>
    <dgm:pt modelId="{F1A4AEF7-8A13-4AA2-AAF7-5473CAA15C2D}" type="sibTrans" cxnId="{ED83ABCD-4295-4AFB-B56A-7D6D2610DB18}">
      <dgm:prSet/>
      <dgm:spPr/>
      <dgm:t>
        <a:bodyPr/>
        <a:lstStyle/>
        <a:p>
          <a:endParaRPr lang="el-GR"/>
        </a:p>
      </dgm:t>
    </dgm:pt>
    <dgm:pt modelId="{3B71B291-147C-4C5F-80F3-1439414AFA78}">
      <dgm:prSet phldrT="[Κείμενο]" custT="1"/>
      <dgm:spPr>
        <a:sp3d>
          <a:bevelT/>
          <a:bevelB prst="relaxedInset"/>
        </a:sp3d>
      </dgm:spPr>
      <dgm:t>
        <a:bodyPr/>
        <a:lstStyle/>
        <a:p>
          <a:r>
            <a:rPr lang="el-GR" sz="1600"/>
            <a:t>Παναγιώτης</a:t>
          </a:r>
        </a:p>
      </dgm:t>
    </dgm:pt>
    <dgm:pt modelId="{DC86CC4B-AE04-4AF8-929F-20C9EC02CAE1}" type="parTrans" cxnId="{7EA3E843-F0BE-48E9-AA3C-56219B6F7E2B}">
      <dgm:prSet/>
      <dgm:spPr>
        <a:sp3d>
          <a:bevelT/>
          <a:bevelB prst="relaxedInset"/>
        </a:sp3d>
      </dgm:spPr>
      <dgm:t>
        <a:bodyPr/>
        <a:lstStyle/>
        <a:p>
          <a:endParaRPr lang="el-GR"/>
        </a:p>
      </dgm:t>
    </dgm:pt>
    <dgm:pt modelId="{0D0401C7-5F82-4D99-A835-5FA0CC33E4BF}" type="sibTrans" cxnId="{7EA3E843-F0BE-48E9-AA3C-56219B6F7E2B}">
      <dgm:prSet/>
      <dgm:spPr/>
      <dgm:t>
        <a:bodyPr/>
        <a:lstStyle/>
        <a:p>
          <a:endParaRPr lang="el-GR"/>
        </a:p>
      </dgm:t>
    </dgm:pt>
    <dgm:pt modelId="{1E556EF3-1651-4A2D-B269-BDFAFDFCAD5D}">
      <dgm:prSet phldrT="[Κείμενο]" custT="1"/>
      <dgm:spPr>
        <a:sp3d>
          <a:bevelT/>
          <a:bevelB prst="relaxedInset"/>
        </a:sp3d>
      </dgm:spPr>
      <dgm:t>
        <a:bodyPr/>
        <a:lstStyle/>
        <a:p>
          <a:r>
            <a:rPr lang="el-GR" sz="1600"/>
            <a:t>Άννα </a:t>
          </a:r>
        </a:p>
      </dgm:t>
    </dgm:pt>
    <dgm:pt modelId="{DDCE22F6-2541-461F-8187-28DFB7671783}" type="parTrans" cxnId="{0DCFDBC7-C0F7-4BCD-BCDB-01EFD75E702E}">
      <dgm:prSet/>
      <dgm:spPr>
        <a:sp3d>
          <a:bevelT/>
          <a:bevelB prst="relaxedInset"/>
        </a:sp3d>
      </dgm:spPr>
      <dgm:t>
        <a:bodyPr/>
        <a:lstStyle/>
        <a:p>
          <a:endParaRPr lang="el-GR"/>
        </a:p>
      </dgm:t>
    </dgm:pt>
    <dgm:pt modelId="{830A204D-E9EE-4A40-BA4C-C35B1876D163}" type="sibTrans" cxnId="{0DCFDBC7-C0F7-4BCD-BCDB-01EFD75E702E}">
      <dgm:prSet/>
      <dgm:spPr/>
      <dgm:t>
        <a:bodyPr/>
        <a:lstStyle/>
        <a:p>
          <a:endParaRPr lang="el-GR"/>
        </a:p>
      </dgm:t>
    </dgm:pt>
    <dgm:pt modelId="{D31B18E6-D12E-4F88-8636-8D0CB244822E}">
      <dgm:prSet/>
      <dgm:spPr>
        <a:sp3d>
          <a:bevelT/>
          <a:bevelB prst="relaxedInset"/>
        </a:sp3d>
      </dgm:spPr>
      <dgm:t>
        <a:bodyPr/>
        <a:lstStyle/>
        <a:p>
          <a:endParaRPr lang="el-GR"/>
        </a:p>
      </dgm:t>
    </dgm:pt>
    <dgm:pt modelId="{511F6A23-8608-4AE2-819A-108E399239F2}" type="parTrans" cxnId="{2BF1959F-C85F-4705-9A2A-812B35C9A228}">
      <dgm:prSet/>
      <dgm:spPr>
        <a:sp3d>
          <a:bevelT/>
          <a:bevelB prst="relaxedInset"/>
        </a:sp3d>
      </dgm:spPr>
      <dgm:t>
        <a:bodyPr/>
        <a:lstStyle/>
        <a:p>
          <a:endParaRPr lang="el-GR"/>
        </a:p>
      </dgm:t>
    </dgm:pt>
    <dgm:pt modelId="{3504D06D-9BAE-46D1-9B94-A20757031B90}" type="sibTrans" cxnId="{2BF1959F-C85F-4705-9A2A-812B35C9A228}">
      <dgm:prSet/>
      <dgm:spPr/>
      <dgm:t>
        <a:bodyPr/>
        <a:lstStyle/>
        <a:p>
          <a:endParaRPr lang="el-GR"/>
        </a:p>
      </dgm:t>
    </dgm:pt>
    <dgm:pt modelId="{89564CFA-FA34-47A8-BE55-1D3389857B8B}" type="pres">
      <dgm:prSet presAssocID="{E430187A-B056-404E-9D37-ED9DA757E8DF}" presName="hierChild1" presStyleCnt="0">
        <dgm:presLayoutVars>
          <dgm:orgChart val="1"/>
          <dgm:chPref val="1"/>
          <dgm:dir/>
          <dgm:animOne val="branch"/>
          <dgm:animLvl val="lvl"/>
          <dgm:resizeHandles/>
        </dgm:presLayoutVars>
      </dgm:prSet>
      <dgm:spPr/>
    </dgm:pt>
    <dgm:pt modelId="{00B19678-6DCA-4BE4-9C1B-F9BB89A1A431}" type="pres">
      <dgm:prSet presAssocID="{F1BF0246-44FF-46A0-9E35-3A3A2EE35EFF}" presName="hierRoot1" presStyleCnt="0">
        <dgm:presLayoutVars>
          <dgm:hierBranch val="init"/>
        </dgm:presLayoutVars>
      </dgm:prSet>
      <dgm:spPr>
        <a:sp3d>
          <a:bevelT/>
          <a:bevelB prst="relaxedInset"/>
        </a:sp3d>
      </dgm:spPr>
    </dgm:pt>
    <dgm:pt modelId="{47E6749E-497A-447A-9978-84178BD3C31A}" type="pres">
      <dgm:prSet presAssocID="{F1BF0246-44FF-46A0-9E35-3A3A2EE35EFF}" presName="rootComposite1" presStyleCnt="0"/>
      <dgm:spPr>
        <a:sp3d>
          <a:bevelT/>
          <a:bevelB prst="relaxedInset"/>
        </a:sp3d>
      </dgm:spPr>
    </dgm:pt>
    <dgm:pt modelId="{06079D1E-784F-4BD5-979E-6D8A2F7B83E2}" type="pres">
      <dgm:prSet presAssocID="{F1BF0246-44FF-46A0-9E35-3A3A2EE35EFF}" presName="rootText1" presStyleLbl="node0" presStyleIdx="0" presStyleCnt="2" custLinFactNeighborX="8028" custLinFactNeighborY="-86888">
        <dgm:presLayoutVars>
          <dgm:chPref val="3"/>
        </dgm:presLayoutVars>
      </dgm:prSet>
      <dgm:spPr/>
      <dgm:t>
        <a:bodyPr/>
        <a:lstStyle/>
        <a:p>
          <a:endParaRPr lang="el-GR"/>
        </a:p>
      </dgm:t>
    </dgm:pt>
    <dgm:pt modelId="{3013F6CF-6C34-43D6-A5BD-DCF00539375D}" type="pres">
      <dgm:prSet presAssocID="{F1BF0246-44FF-46A0-9E35-3A3A2EE35EFF}" presName="rootConnector1" presStyleLbl="node1" presStyleIdx="0" presStyleCnt="0"/>
      <dgm:spPr/>
    </dgm:pt>
    <dgm:pt modelId="{35AA2A9C-705B-4107-B1F0-CB485425A1A8}" type="pres">
      <dgm:prSet presAssocID="{F1BF0246-44FF-46A0-9E35-3A3A2EE35EFF}" presName="hierChild2" presStyleCnt="0"/>
      <dgm:spPr>
        <a:sp3d>
          <a:bevelT/>
          <a:bevelB prst="relaxedInset"/>
        </a:sp3d>
      </dgm:spPr>
    </dgm:pt>
    <dgm:pt modelId="{61789AFD-1DDC-4F98-A1A2-C0F222829287}" type="pres">
      <dgm:prSet presAssocID="{DDCE22F6-2541-461F-8187-28DFB7671783}" presName="Name37" presStyleLbl="parChTrans1D2" presStyleIdx="0" presStyleCnt="5"/>
      <dgm:spPr/>
    </dgm:pt>
    <dgm:pt modelId="{787C0EC6-0DF0-4792-8B95-A4F9EFE15FD9}" type="pres">
      <dgm:prSet presAssocID="{1E556EF3-1651-4A2D-B269-BDFAFDFCAD5D}" presName="hierRoot2" presStyleCnt="0">
        <dgm:presLayoutVars>
          <dgm:hierBranch val="init"/>
        </dgm:presLayoutVars>
      </dgm:prSet>
      <dgm:spPr>
        <a:sp3d>
          <a:bevelT/>
          <a:bevelB prst="relaxedInset"/>
        </a:sp3d>
      </dgm:spPr>
    </dgm:pt>
    <dgm:pt modelId="{154AB7E1-0EF3-4F80-8131-0E1C694573D6}" type="pres">
      <dgm:prSet presAssocID="{1E556EF3-1651-4A2D-B269-BDFAFDFCAD5D}" presName="rootComposite" presStyleCnt="0"/>
      <dgm:spPr>
        <a:sp3d>
          <a:bevelT/>
          <a:bevelB prst="relaxedInset"/>
        </a:sp3d>
      </dgm:spPr>
    </dgm:pt>
    <dgm:pt modelId="{E83A2ECB-8A08-4D52-881C-7F37E9F75B62}" type="pres">
      <dgm:prSet presAssocID="{1E556EF3-1651-4A2D-B269-BDFAFDFCAD5D}" presName="rootText" presStyleLbl="node2" presStyleIdx="0" presStyleCnt="5" custScaleX="121275">
        <dgm:presLayoutVars>
          <dgm:chPref val="3"/>
        </dgm:presLayoutVars>
      </dgm:prSet>
      <dgm:spPr/>
      <dgm:t>
        <a:bodyPr/>
        <a:lstStyle/>
        <a:p>
          <a:endParaRPr lang="el-GR"/>
        </a:p>
      </dgm:t>
    </dgm:pt>
    <dgm:pt modelId="{7314E11B-352E-40BC-8E84-0BD6F8FB2000}" type="pres">
      <dgm:prSet presAssocID="{1E556EF3-1651-4A2D-B269-BDFAFDFCAD5D}" presName="rootConnector" presStyleLbl="node2" presStyleIdx="0" presStyleCnt="5"/>
      <dgm:spPr/>
    </dgm:pt>
    <dgm:pt modelId="{E07F08F6-6B2A-404D-8D13-42833BFF85A7}" type="pres">
      <dgm:prSet presAssocID="{1E556EF3-1651-4A2D-B269-BDFAFDFCAD5D}" presName="hierChild4" presStyleCnt="0"/>
      <dgm:spPr>
        <a:sp3d>
          <a:bevelT/>
          <a:bevelB prst="relaxedInset"/>
        </a:sp3d>
      </dgm:spPr>
    </dgm:pt>
    <dgm:pt modelId="{5EE10A37-0F4B-4E15-8550-1B129CD89037}" type="pres">
      <dgm:prSet presAssocID="{1E556EF3-1651-4A2D-B269-BDFAFDFCAD5D}" presName="hierChild5" presStyleCnt="0"/>
      <dgm:spPr>
        <a:sp3d>
          <a:bevelT/>
          <a:bevelB prst="relaxedInset"/>
        </a:sp3d>
      </dgm:spPr>
    </dgm:pt>
    <dgm:pt modelId="{DB8DF60E-2660-486D-89A1-8759E905345B}" type="pres">
      <dgm:prSet presAssocID="{DC86CC4B-AE04-4AF8-929F-20C9EC02CAE1}" presName="Name37" presStyleLbl="parChTrans1D2" presStyleIdx="1" presStyleCnt="5"/>
      <dgm:spPr/>
    </dgm:pt>
    <dgm:pt modelId="{2054C4C7-7014-40E6-B660-C016E11B4BF7}" type="pres">
      <dgm:prSet presAssocID="{3B71B291-147C-4C5F-80F3-1439414AFA78}" presName="hierRoot2" presStyleCnt="0">
        <dgm:presLayoutVars>
          <dgm:hierBranch val="init"/>
        </dgm:presLayoutVars>
      </dgm:prSet>
      <dgm:spPr>
        <a:sp3d>
          <a:bevelT/>
          <a:bevelB prst="relaxedInset"/>
        </a:sp3d>
      </dgm:spPr>
    </dgm:pt>
    <dgm:pt modelId="{4F726B82-964F-4271-9D81-29CCF581C78A}" type="pres">
      <dgm:prSet presAssocID="{3B71B291-147C-4C5F-80F3-1439414AFA78}" presName="rootComposite" presStyleCnt="0"/>
      <dgm:spPr>
        <a:sp3d>
          <a:bevelT/>
          <a:bevelB prst="relaxedInset"/>
        </a:sp3d>
      </dgm:spPr>
    </dgm:pt>
    <dgm:pt modelId="{758A12CE-E2B0-40C1-BE4E-F3677C51A3DB}" type="pres">
      <dgm:prSet presAssocID="{3B71B291-147C-4C5F-80F3-1439414AFA78}" presName="rootText" presStyleLbl="node2" presStyleIdx="1" presStyleCnt="5" custScaleX="136901" custLinFactNeighborX="9471" custLinFactNeighborY="-10547">
        <dgm:presLayoutVars>
          <dgm:chPref val="3"/>
        </dgm:presLayoutVars>
      </dgm:prSet>
      <dgm:spPr/>
      <dgm:t>
        <a:bodyPr/>
        <a:lstStyle/>
        <a:p>
          <a:endParaRPr lang="el-GR"/>
        </a:p>
      </dgm:t>
    </dgm:pt>
    <dgm:pt modelId="{14E643EA-702F-40B1-B904-1DCA8A383F3C}" type="pres">
      <dgm:prSet presAssocID="{3B71B291-147C-4C5F-80F3-1439414AFA78}" presName="rootConnector" presStyleLbl="node2" presStyleIdx="1" presStyleCnt="5"/>
      <dgm:spPr/>
    </dgm:pt>
    <dgm:pt modelId="{845BBF90-C4D3-4672-98C9-C6B3CD27566E}" type="pres">
      <dgm:prSet presAssocID="{3B71B291-147C-4C5F-80F3-1439414AFA78}" presName="hierChild4" presStyleCnt="0"/>
      <dgm:spPr>
        <a:sp3d>
          <a:bevelT/>
          <a:bevelB prst="relaxedInset"/>
        </a:sp3d>
      </dgm:spPr>
    </dgm:pt>
    <dgm:pt modelId="{85AB5830-3503-4D27-BA43-0F490B34E9F8}" type="pres">
      <dgm:prSet presAssocID="{511F6A23-8608-4AE2-819A-108E399239F2}" presName="Name37" presStyleLbl="parChTrans1D3" presStyleIdx="0" presStyleCnt="2"/>
      <dgm:spPr/>
    </dgm:pt>
    <dgm:pt modelId="{5B7E5BBF-B8BF-4F47-921C-DBE52BBFD091}" type="pres">
      <dgm:prSet presAssocID="{D31B18E6-D12E-4F88-8636-8D0CB244822E}" presName="hierRoot2" presStyleCnt="0">
        <dgm:presLayoutVars>
          <dgm:hierBranch val="init"/>
        </dgm:presLayoutVars>
      </dgm:prSet>
      <dgm:spPr>
        <a:sp3d>
          <a:bevelT/>
          <a:bevelB prst="relaxedInset"/>
        </a:sp3d>
      </dgm:spPr>
    </dgm:pt>
    <dgm:pt modelId="{C05660C0-A2FD-41FD-9B70-03205D2CC1B3}" type="pres">
      <dgm:prSet presAssocID="{D31B18E6-D12E-4F88-8636-8D0CB244822E}" presName="rootComposite" presStyleCnt="0"/>
      <dgm:spPr>
        <a:sp3d>
          <a:bevelT/>
          <a:bevelB prst="relaxedInset"/>
        </a:sp3d>
      </dgm:spPr>
    </dgm:pt>
    <dgm:pt modelId="{5BEF1CCF-58DC-441A-BBF6-DD694B59D089}" type="pres">
      <dgm:prSet presAssocID="{D31B18E6-D12E-4F88-8636-8D0CB244822E}" presName="rootText" presStyleLbl="node3" presStyleIdx="0" presStyleCnt="2" custLinFactX="5619" custLinFactNeighborX="100000" custLinFactNeighborY="10160">
        <dgm:presLayoutVars>
          <dgm:chPref val="3"/>
        </dgm:presLayoutVars>
      </dgm:prSet>
      <dgm:spPr/>
    </dgm:pt>
    <dgm:pt modelId="{94DC08EB-93B6-43B8-8533-D5CF3428703A}" type="pres">
      <dgm:prSet presAssocID="{D31B18E6-D12E-4F88-8636-8D0CB244822E}" presName="rootConnector" presStyleLbl="node3" presStyleIdx="0" presStyleCnt="2"/>
      <dgm:spPr/>
    </dgm:pt>
    <dgm:pt modelId="{4B72098E-FCA8-4E3A-B123-349C8F442A1A}" type="pres">
      <dgm:prSet presAssocID="{D31B18E6-D12E-4F88-8636-8D0CB244822E}" presName="hierChild4" presStyleCnt="0"/>
      <dgm:spPr>
        <a:sp3d>
          <a:bevelT/>
          <a:bevelB prst="relaxedInset"/>
        </a:sp3d>
      </dgm:spPr>
    </dgm:pt>
    <dgm:pt modelId="{472E3F70-A0BA-4152-BCFE-3383805D0ED1}" type="pres">
      <dgm:prSet presAssocID="{D31B18E6-D12E-4F88-8636-8D0CB244822E}" presName="hierChild5" presStyleCnt="0"/>
      <dgm:spPr>
        <a:sp3d>
          <a:bevelT/>
          <a:bevelB prst="relaxedInset"/>
        </a:sp3d>
      </dgm:spPr>
    </dgm:pt>
    <dgm:pt modelId="{E079D016-B51B-4ED5-8B78-A88E641310F3}" type="pres">
      <dgm:prSet presAssocID="{3B71B291-147C-4C5F-80F3-1439414AFA78}" presName="hierChild5" presStyleCnt="0"/>
      <dgm:spPr>
        <a:sp3d>
          <a:bevelT/>
          <a:bevelB prst="relaxedInset"/>
        </a:sp3d>
      </dgm:spPr>
    </dgm:pt>
    <dgm:pt modelId="{F39A8655-4AD8-4C26-B7E7-F006AF4B1176}" type="pres">
      <dgm:prSet presAssocID="{F1BF0246-44FF-46A0-9E35-3A3A2EE35EFF}" presName="hierChild3" presStyleCnt="0"/>
      <dgm:spPr>
        <a:sp3d>
          <a:bevelT/>
          <a:bevelB prst="relaxedInset"/>
        </a:sp3d>
      </dgm:spPr>
    </dgm:pt>
    <dgm:pt modelId="{BB81E046-D828-4A0F-846A-9CA4BD251E3B}" type="pres">
      <dgm:prSet presAssocID="{3CD14252-2B42-494F-AF76-F938EE35AAD2}" presName="hierRoot1" presStyleCnt="0">
        <dgm:presLayoutVars>
          <dgm:hierBranch val="init"/>
        </dgm:presLayoutVars>
      </dgm:prSet>
      <dgm:spPr>
        <a:sp3d>
          <a:bevelT/>
          <a:bevelB prst="relaxedInset"/>
        </a:sp3d>
      </dgm:spPr>
    </dgm:pt>
    <dgm:pt modelId="{BB71E4EC-EDA6-456B-92D8-2DC82E50A9BD}" type="pres">
      <dgm:prSet presAssocID="{3CD14252-2B42-494F-AF76-F938EE35AAD2}" presName="rootComposite1" presStyleCnt="0"/>
      <dgm:spPr>
        <a:sp3d>
          <a:bevelT/>
          <a:bevelB prst="relaxedInset"/>
        </a:sp3d>
      </dgm:spPr>
    </dgm:pt>
    <dgm:pt modelId="{8F099CDC-DAF9-48ED-BE01-C4A7B0A3E772}" type="pres">
      <dgm:prSet presAssocID="{3CD14252-2B42-494F-AF76-F938EE35AAD2}" presName="rootText1" presStyleLbl="node0" presStyleIdx="1" presStyleCnt="2" custLinFactNeighborX="10108" custLinFactNeighborY="-75382">
        <dgm:presLayoutVars>
          <dgm:chPref val="3"/>
        </dgm:presLayoutVars>
      </dgm:prSet>
      <dgm:spPr/>
      <dgm:t>
        <a:bodyPr/>
        <a:lstStyle/>
        <a:p>
          <a:endParaRPr lang="el-GR"/>
        </a:p>
      </dgm:t>
    </dgm:pt>
    <dgm:pt modelId="{39BD51BF-1697-476D-BFC1-5079EB00DF96}" type="pres">
      <dgm:prSet presAssocID="{3CD14252-2B42-494F-AF76-F938EE35AAD2}" presName="rootConnector1" presStyleLbl="asst0" presStyleIdx="0" presStyleCnt="0"/>
      <dgm:spPr/>
    </dgm:pt>
    <dgm:pt modelId="{17817E5F-B0BF-408E-BA16-1D0E40FE57AE}" type="pres">
      <dgm:prSet presAssocID="{3CD14252-2B42-494F-AF76-F938EE35AAD2}" presName="hierChild2" presStyleCnt="0"/>
      <dgm:spPr>
        <a:sp3d>
          <a:bevelT/>
          <a:bevelB prst="relaxedInset"/>
        </a:sp3d>
      </dgm:spPr>
    </dgm:pt>
    <dgm:pt modelId="{43842DE3-CAC0-4E11-A4FA-A672EB37873E}" type="pres">
      <dgm:prSet presAssocID="{585E77B2-34D6-4F04-B991-C9A40DF3347C}" presName="Name37" presStyleLbl="parChTrans1D2" presStyleIdx="2" presStyleCnt="5"/>
      <dgm:spPr/>
    </dgm:pt>
    <dgm:pt modelId="{CFC02435-05F9-4904-99BD-0689B003D643}" type="pres">
      <dgm:prSet presAssocID="{1C166147-4C97-41F4-8113-1798E94FD406}" presName="hierRoot2" presStyleCnt="0">
        <dgm:presLayoutVars>
          <dgm:hierBranch val="init"/>
        </dgm:presLayoutVars>
      </dgm:prSet>
      <dgm:spPr>
        <a:sp3d>
          <a:bevelT/>
          <a:bevelB prst="relaxedInset"/>
        </a:sp3d>
      </dgm:spPr>
    </dgm:pt>
    <dgm:pt modelId="{0202D9A2-FF1E-4706-BAC3-844282B54981}" type="pres">
      <dgm:prSet presAssocID="{1C166147-4C97-41F4-8113-1798E94FD406}" presName="rootComposite" presStyleCnt="0"/>
      <dgm:spPr>
        <a:sp3d>
          <a:bevelT/>
          <a:bevelB prst="relaxedInset"/>
        </a:sp3d>
      </dgm:spPr>
    </dgm:pt>
    <dgm:pt modelId="{74C8C9FA-2F85-45B8-AA59-D379AD0D62A1}" type="pres">
      <dgm:prSet presAssocID="{1C166147-4C97-41F4-8113-1798E94FD406}" presName="rootText" presStyleLbl="node2" presStyleIdx="2" presStyleCnt="5" custScaleX="101687" custScaleY="102601" custLinFactNeighborX="38140" custLinFactNeighborY="-24326">
        <dgm:presLayoutVars>
          <dgm:chPref val="3"/>
        </dgm:presLayoutVars>
      </dgm:prSet>
      <dgm:spPr/>
      <dgm:t>
        <a:bodyPr/>
        <a:lstStyle/>
        <a:p>
          <a:endParaRPr lang="el-GR"/>
        </a:p>
      </dgm:t>
    </dgm:pt>
    <dgm:pt modelId="{CF4B69F1-0833-4A3B-9DD6-75D6C55E050D}" type="pres">
      <dgm:prSet presAssocID="{1C166147-4C97-41F4-8113-1798E94FD406}" presName="rootConnector" presStyleLbl="node2" presStyleIdx="2" presStyleCnt="5"/>
      <dgm:spPr/>
    </dgm:pt>
    <dgm:pt modelId="{C58BC4C1-031D-4651-A5E4-275E834F42A4}" type="pres">
      <dgm:prSet presAssocID="{1C166147-4C97-41F4-8113-1798E94FD406}" presName="hierChild4" presStyleCnt="0"/>
      <dgm:spPr>
        <a:sp3d>
          <a:bevelT/>
          <a:bevelB prst="relaxedInset"/>
        </a:sp3d>
      </dgm:spPr>
    </dgm:pt>
    <dgm:pt modelId="{5C3C19FE-D83C-4ED9-A64A-1A10842D3ADB}" type="pres">
      <dgm:prSet presAssocID="{1C166147-4C97-41F4-8113-1798E94FD406}" presName="hierChild5" presStyleCnt="0"/>
      <dgm:spPr>
        <a:sp3d>
          <a:bevelT/>
          <a:bevelB prst="relaxedInset"/>
        </a:sp3d>
      </dgm:spPr>
    </dgm:pt>
    <dgm:pt modelId="{CAD23B56-A581-4B84-AF74-A4AC3C3837A6}" type="pres">
      <dgm:prSet presAssocID="{64F84232-640B-4AE6-87A9-0325394BECBB}" presName="Name37" presStyleLbl="parChTrans1D2" presStyleIdx="3" presStyleCnt="5"/>
      <dgm:spPr/>
    </dgm:pt>
    <dgm:pt modelId="{7D8CDDC2-4D41-4B71-B9EA-38E0A0B03B2F}" type="pres">
      <dgm:prSet presAssocID="{48BB1361-BD32-4BEE-904E-D78A005C6805}" presName="hierRoot2" presStyleCnt="0">
        <dgm:presLayoutVars>
          <dgm:hierBranch val="init"/>
        </dgm:presLayoutVars>
      </dgm:prSet>
      <dgm:spPr>
        <a:sp3d>
          <a:bevelT/>
          <a:bevelB prst="relaxedInset"/>
        </a:sp3d>
      </dgm:spPr>
    </dgm:pt>
    <dgm:pt modelId="{EB352D39-1584-4AB6-9287-FC5FBA20A124}" type="pres">
      <dgm:prSet presAssocID="{48BB1361-BD32-4BEE-904E-D78A005C6805}" presName="rootComposite" presStyleCnt="0"/>
      <dgm:spPr>
        <a:sp3d>
          <a:bevelT/>
          <a:bevelB prst="relaxedInset"/>
        </a:sp3d>
      </dgm:spPr>
    </dgm:pt>
    <dgm:pt modelId="{B38196E7-2AD2-48E5-B203-63E26D0A1795}" type="pres">
      <dgm:prSet presAssocID="{48BB1361-BD32-4BEE-904E-D78A005C6805}" presName="rootText" presStyleLbl="node2" presStyleIdx="3" presStyleCnt="5" custScaleX="109228" custScaleY="96005" custLinFactNeighborX="40854" custLinFactNeighborY="-14716">
        <dgm:presLayoutVars>
          <dgm:chPref val="3"/>
        </dgm:presLayoutVars>
      </dgm:prSet>
      <dgm:spPr/>
      <dgm:t>
        <a:bodyPr/>
        <a:lstStyle/>
        <a:p>
          <a:endParaRPr lang="el-GR"/>
        </a:p>
      </dgm:t>
    </dgm:pt>
    <dgm:pt modelId="{40AEE009-04AC-418A-9166-0D4B82BAB277}" type="pres">
      <dgm:prSet presAssocID="{48BB1361-BD32-4BEE-904E-D78A005C6805}" presName="rootConnector" presStyleLbl="node2" presStyleIdx="3" presStyleCnt="5"/>
      <dgm:spPr/>
    </dgm:pt>
    <dgm:pt modelId="{87A17312-050D-4AC5-916E-CA10A89D96A2}" type="pres">
      <dgm:prSet presAssocID="{48BB1361-BD32-4BEE-904E-D78A005C6805}" presName="hierChild4" presStyleCnt="0"/>
      <dgm:spPr>
        <a:sp3d>
          <a:bevelT/>
          <a:bevelB prst="relaxedInset"/>
        </a:sp3d>
      </dgm:spPr>
    </dgm:pt>
    <dgm:pt modelId="{8BBD1301-D674-4E58-80A2-E0CB9EB9D50E}" type="pres">
      <dgm:prSet presAssocID="{48BB1361-BD32-4BEE-904E-D78A005C6805}" presName="hierChild5" presStyleCnt="0"/>
      <dgm:spPr>
        <a:sp3d>
          <a:bevelT/>
          <a:bevelB prst="relaxedInset"/>
        </a:sp3d>
      </dgm:spPr>
    </dgm:pt>
    <dgm:pt modelId="{C7E5601B-B986-4696-994F-9537C1B8E3ED}" type="pres">
      <dgm:prSet presAssocID="{A6B6F56F-A250-4244-B99F-1AC75E3D4E22}" presName="Name37" presStyleLbl="parChTrans1D2" presStyleIdx="4" presStyleCnt="5"/>
      <dgm:spPr/>
    </dgm:pt>
    <dgm:pt modelId="{D1610FED-4BA1-47DD-AA2A-37EB10DDF000}" type="pres">
      <dgm:prSet presAssocID="{E1B3DB78-EE20-4C86-BA57-646759833BF9}" presName="hierRoot2" presStyleCnt="0">
        <dgm:presLayoutVars>
          <dgm:hierBranch val="init"/>
        </dgm:presLayoutVars>
      </dgm:prSet>
      <dgm:spPr>
        <a:sp3d>
          <a:bevelT/>
          <a:bevelB prst="relaxedInset"/>
        </a:sp3d>
      </dgm:spPr>
    </dgm:pt>
    <dgm:pt modelId="{82B1BB14-6339-45E3-816E-AA52E1371ED0}" type="pres">
      <dgm:prSet presAssocID="{E1B3DB78-EE20-4C86-BA57-646759833BF9}" presName="rootComposite" presStyleCnt="0"/>
      <dgm:spPr>
        <a:sp3d>
          <a:bevelT/>
          <a:bevelB prst="relaxedInset"/>
        </a:sp3d>
      </dgm:spPr>
    </dgm:pt>
    <dgm:pt modelId="{92E75D6B-6B30-4FBA-A643-E50A75F7B807}" type="pres">
      <dgm:prSet presAssocID="{E1B3DB78-EE20-4C86-BA57-646759833BF9}" presName="rootText" presStyleLbl="node2" presStyleIdx="4" presStyleCnt="5" custScaleX="111207" custScaleY="94076" custLinFactNeighborX="54094" custLinFactNeighborY="-23442">
        <dgm:presLayoutVars>
          <dgm:chPref val="3"/>
        </dgm:presLayoutVars>
      </dgm:prSet>
      <dgm:spPr/>
      <dgm:t>
        <a:bodyPr/>
        <a:lstStyle/>
        <a:p>
          <a:endParaRPr lang="el-GR"/>
        </a:p>
      </dgm:t>
    </dgm:pt>
    <dgm:pt modelId="{5D4A7F46-7EED-4D55-AA6C-41CD2627DE50}" type="pres">
      <dgm:prSet presAssocID="{E1B3DB78-EE20-4C86-BA57-646759833BF9}" presName="rootConnector" presStyleLbl="node2" presStyleIdx="4" presStyleCnt="5"/>
      <dgm:spPr/>
    </dgm:pt>
    <dgm:pt modelId="{8C5D8286-6C0E-4857-9AE3-F3D7483512A4}" type="pres">
      <dgm:prSet presAssocID="{E1B3DB78-EE20-4C86-BA57-646759833BF9}" presName="hierChild4" presStyleCnt="0"/>
      <dgm:spPr>
        <a:sp3d>
          <a:bevelT/>
          <a:bevelB prst="relaxedInset"/>
        </a:sp3d>
      </dgm:spPr>
    </dgm:pt>
    <dgm:pt modelId="{EF3AF013-7A5C-4A52-A0A8-D672772C063A}" type="pres">
      <dgm:prSet presAssocID="{73E3FA7C-16E0-407D-AE70-E761FB9510F0}" presName="Name37" presStyleLbl="parChTrans1D3" presStyleIdx="1" presStyleCnt="2"/>
      <dgm:spPr/>
    </dgm:pt>
    <dgm:pt modelId="{F5500680-2CBB-4929-8A0E-F9DC898FE541}" type="pres">
      <dgm:prSet presAssocID="{B842873D-0D8E-4AB3-800A-31E2929EE0D7}" presName="hierRoot2" presStyleCnt="0">
        <dgm:presLayoutVars>
          <dgm:hierBranch val="init"/>
        </dgm:presLayoutVars>
      </dgm:prSet>
      <dgm:spPr>
        <a:sp3d>
          <a:bevelT/>
          <a:bevelB prst="relaxedInset"/>
        </a:sp3d>
      </dgm:spPr>
    </dgm:pt>
    <dgm:pt modelId="{B54727BA-483A-47B7-B3A2-C099F8503597}" type="pres">
      <dgm:prSet presAssocID="{B842873D-0D8E-4AB3-800A-31E2929EE0D7}" presName="rootComposite" presStyleCnt="0"/>
      <dgm:spPr>
        <a:sp3d>
          <a:bevelT/>
          <a:bevelB prst="relaxedInset"/>
        </a:sp3d>
      </dgm:spPr>
    </dgm:pt>
    <dgm:pt modelId="{1E0EB991-7E6A-4F61-BEA0-3B2BB1646654}" type="pres">
      <dgm:prSet presAssocID="{B842873D-0D8E-4AB3-800A-31E2929EE0D7}" presName="rootText" presStyleLbl="node3" presStyleIdx="1" presStyleCnt="2" custLinFactX="-100000" custLinFactNeighborX="-198366" custLinFactNeighborY="15064">
        <dgm:presLayoutVars>
          <dgm:chPref val="3"/>
        </dgm:presLayoutVars>
      </dgm:prSet>
      <dgm:spPr/>
      <dgm:t>
        <a:bodyPr/>
        <a:lstStyle/>
        <a:p>
          <a:endParaRPr lang="el-GR"/>
        </a:p>
      </dgm:t>
    </dgm:pt>
    <dgm:pt modelId="{BEECB7BE-EA47-4BE7-8841-2743EDCB4D86}" type="pres">
      <dgm:prSet presAssocID="{B842873D-0D8E-4AB3-800A-31E2929EE0D7}" presName="rootConnector" presStyleLbl="node3" presStyleIdx="1" presStyleCnt="2"/>
      <dgm:spPr/>
    </dgm:pt>
    <dgm:pt modelId="{2211AD92-4A6E-41E9-82EA-3CC5E6B120EF}" type="pres">
      <dgm:prSet presAssocID="{B842873D-0D8E-4AB3-800A-31E2929EE0D7}" presName="hierChild4" presStyleCnt="0"/>
      <dgm:spPr>
        <a:sp3d>
          <a:bevelT/>
          <a:bevelB prst="relaxedInset"/>
        </a:sp3d>
      </dgm:spPr>
    </dgm:pt>
    <dgm:pt modelId="{5FBFBDF8-0F24-4818-851C-4036FD0F528E}" type="pres">
      <dgm:prSet presAssocID="{B842873D-0D8E-4AB3-800A-31E2929EE0D7}" presName="hierChild5" presStyleCnt="0"/>
      <dgm:spPr>
        <a:sp3d>
          <a:bevelT/>
          <a:bevelB prst="relaxedInset"/>
        </a:sp3d>
      </dgm:spPr>
    </dgm:pt>
    <dgm:pt modelId="{CF2AC3F4-7D42-49BC-A40E-45F4FC6CC73A}" type="pres">
      <dgm:prSet presAssocID="{E1B3DB78-EE20-4C86-BA57-646759833BF9}" presName="hierChild5" presStyleCnt="0"/>
      <dgm:spPr>
        <a:sp3d>
          <a:bevelT/>
          <a:bevelB prst="relaxedInset"/>
        </a:sp3d>
      </dgm:spPr>
    </dgm:pt>
    <dgm:pt modelId="{7DD284A0-4225-438B-BC21-C978B411CFA9}" type="pres">
      <dgm:prSet presAssocID="{3CD14252-2B42-494F-AF76-F938EE35AAD2}" presName="hierChild3" presStyleCnt="0"/>
      <dgm:spPr>
        <a:sp3d>
          <a:bevelT/>
          <a:bevelB prst="relaxedInset"/>
        </a:sp3d>
      </dgm:spPr>
    </dgm:pt>
  </dgm:ptLst>
  <dgm:cxnLst>
    <dgm:cxn modelId="{B861503D-2A38-42DB-92C8-C1989F7A023C}" srcId="{3CD14252-2B42-494F-AF76-F938EE35AAD2}" destId="{E1B3DB78-EE20-4C86-BA57-646759833BF9}" srcOrd="2" destOrd="0" parTransId="{A6B6F56F-A250-4244-B99F-1AC75E3D4E22}" sibTransId="{84732DB6-48B0-466B-BC7B-F8A576743910}"/>
    <dgm:cxn modelId="{E70C0B18-8692-4D67-B9F9-B4C91D52F0A8}" type="presOf" srcId="{A6B6F56F-A250-4244-B99F-1AC75E3D4E22}" destId="{C7E5601B-B986-4696-994F-9537C1B8E3ED}" srcOrd="0" destOrd="0" presId="urn:microsoft.com/office/officeart/2005/8/layout/orgChart1"/>
    <dgm:cxn modelId="{0DCFDBC7-C0F7-4BCD-BCDB-01EFD75E702E}" srcId="{F1BF0246-44FF-46A0-9E35-3A3A2EE35EFF}" destId="{1E556EF3-1651-4A2D-B269-BDFAFDFCAD5D}" srcOrd="0" destOrd="0" parTransId="{DDCE22F6-2541-461F-8187-28DFB7671783}" sibTransId="{830A204D-E9EE-4A40-BA4C-C35B1876D163}"/>
    <dgm:cxn modelId="{4F6E7D98-F56F-4D7A-9767-91FABE2E8313}" type="presOf" srcId="{D31B18E6-D12E-4F88-8636-8D0CB244822E}" destId="{5BEF1CCF-58DC-441A-BBF6-DD694B59D089}" srcOrd="0" destOrd="0" presId="urn:microsoft.com/office/officeart/2005/8/layout/orgChart1"/>
    <dgm:cxn modelId="{99361C9A-019F-4EF0-ACFE-13DEB540220A}" type="presOf" srcId="{E1B3DB78-EE20-4C86-BA57-646759833BF9}" destId="{92E75D6B-6B30-4FBA-A643-E50A75F7B807}" srcOrd="0" destOrd="0" presId="urn:microsoft.com/office/officeart/2005/8/layout/orgChart1"/>
    <dgm:cxn modelId="{47DFA4A6-EC02-4E81-8C34-625DE9D06C4C}" type="presOf" srcId="{585E77B2-34D6-4F04-B991-C9A40DF3347C}" destId="{43842DE3-CAC0-4E11-A4FA-A672EB37873E}" srcOrd="0" destOrd="0" presId="urn:microsoft.com/office/officeart/2005/8/layout/orgChart1"/>
    <dgm:cxn modelId="{99D82B90-E796-4AC1-815D-92BA91DC69EA}" type="presOf" srcId="{3CD14252-2B42-494F-AF76-F938EE35AAD2}" destId="{39BD51BF-1697-476D-BFC1-5079EB00DF96}" srcOrd="1" destOrd="0" presId="urn:microsoft.com/office/officeart/2005/8/layout/orgChart1"/>
    <dgm:cxn modelId="{C6D84D67-D852-4A4D-AC16-032B14CF82A8}" type="presOf" srcId="{F1BF0246-44FF-46A0-9E35-3A3A2EE35EFF}" destId="{06079D1E-784F-4BD5-979E-6D8A2F7B83E2}" srcOrd="0" destOrd="0" presId="urn:microsoft.com/office/officeart/2005/8/layout/orgChart1"/>
    <dgm:cxn modelId="{80AC5537-A75D-4876-98B2-9463C1EA2E18}" type="presOf" srcId="{DC86CC4B-AE04-4AF8-929F-20C9EC02CAE1}" destId="{DB8DF60E-2660-486D-89A1-8759E905345B}" srcOrd="0" destOrd="0" presId="urn:microsoft.com/office/officeart/2005/8/layout/orgChart1"/>
    <dgm:cxn modelId="{FC323424-181A-41B2-953C-18072970AB54}" type="presOf" srcId="{3B71B291-147C-4C5F-80F3-1439414AFA78}" destId="{758A12CE-E2B0-40C1-BE4E-F3677C51A3DB}" srcOrd="0" destOrd="0" presId="urn:microsoft.com/office/officeart/2005/8/layout/orgChart1"/>
    <dgm:cxn modelId="{62DF6764-C6C7-445D-B230-1FF22A44CAD4}" type="presOf" srcId="{B842873D-0D8E-4AB3-800A-31E2929EE0D7}" destId="{BEECB7BE-EA47-4BE7-8841-2743EDCB4D86}" srcOrd="1" destOrd="0" presId="urn:microsoft.com/office/officeart/2005/8/layout/orgChart1"/>
    <dgm:cxn modelId="{7695BF2E-6C1B-469C-8E0F-01D166B16090}" type="presOf" srcId="{73E3FA7C-16E0-407D-AE70-E761FB9510F0}" destId="{EF3AF013-7A5C-4A52-A0A8-D672772C063A}" srcOrd="0" destOrd="0" presId="urn:microsoft.com/office/officeart/2005/8/layout/orgChart1"/>
    <dgm:cxn modelId="{7421C26C-9A1A-4367-9CFF-614F40996B97}" type="presOf" srcId="{B842873D-0D8E-4AB3-800A-31E2929EE0D7}" destId="{1E0EB991-7E6A-4F61-BEA0-3B2BB1646654}" srcOrd="0" destOrd="0" presId="urn:microsoft.com/office/officeart/2005/8/layout/orgChart1"/>
    <dgm:cxn modelId="{E0CC09A7-98AE-4093-9638-29C69AB6B53D}" type="presOf" srcId="{F1BF0246-44FF-46A0-9E35-3A3A2EE35EFF}" destId="{3013F6CF-6C34-43D6-A5BD-DCF00539375D}" srcOrd="1" destOrd="0" presId="urn:microsoft.com/office/officeart/2005/8/layout/orgChart1"/>
    <dgm:cxn modelId="{ED83ABCD-4295-4AFB-B56A-7D6D2610DB18}" srcId="{E1B3DB78-EE20-4C86-BA57-646759833BF9}" destId="{B842873D-0D8E-4AB3-800A-31E2929EE0D7}" srcOrd="0" destOrd="0" parTransId="{73E3FA7C-16E0-407D-AE70-E761FB9510F0}" sibTransId="{F1A4AEF7-8A13-4AA2-AAF7-5473CAA15C2D}"/>
    <dgm:cxn modelId="{EE4241E7-D28D-46C3-B83F-C8F2F296BE12}" type="presOf" srcId="{3B71B291-147C-4C5F-80F3-1439414AFA78}" destId="{14E643EA-702F-40B1-B904-1DCA8A383F3C}" srcOrd="1" destOrd="0" presId="urn:microsoft.com/office/officeart/2005/8/layout/orgChart1"/>
    <dgm:cxn modelId="{356306E2-10C5-412B-9A80-BECF71AE9C84}" type="presOf" srcId="{511F6A23-8608-4AE2-819A-108E399239F2}" destId="{85AB5830-3503-4D27-BA43-0F490B34E9F8}" srcOrd="0" destOrd="0" presId="urn:microsoft.com/office/officeart/2005/8/layout/orgChart1"/>
    <dgm:cxn modelId="{2BF1959F-C85F-4705-9A2A-812B35C9A228}" srcId="{3B71B291-147C-4C5F-80F3-1439414AFA78}" destId="{D31B18E6-D12E-4F88-8636-8D0CB244822E}" srcOrd="0" destOrd="0" parTransId="{511F6A23-8608-4AE2-819A-108E399239F2}" sibTransId="{3504D06D-9BAE-46D1-9B94-A20757031B90}"/>
    <dgm:cxn modelId="{65D4C5EB-DBCE-4DAF-BC5D-ADA6B8F1D9FF}" srcId="{3CD14252-2B42-494F-AF76-F938EE35AAD2}" destId="{1C166147-4C97-41F4-8113-1798E94FD406}" srcOrd="0" destOrd="0" parTransId="{585E77B2-34D6-4F04-B991-C9A40DF3347C}" sibTransId="{CC554071-F984-4C0F-B79D-E7EC13E8F072}"/>
    <dgm:cxn modelId="{7F56B45D-8AB2-4EA2-BAAF-60B171815572}" type="presOf" srcId="{1E556EF3-1651-4A2D-B269-BDFAFDFCAD5D}" destId="{7314E11B-352E-40BC-8E84-0BD6F8FB2000}" srcOrd="1" destOrd="0" presId="urn:microsoft.com/office/officeart/2005/8/layout/orgChart1"/>
    <dgm:cxn modelId="{B2006A5D-8BDC-4240-95DB-2CCBFB1B8FF9}" type="presOf" srcId="{1C166147-4C97-41F4-8113-1798E94FD406}" destId="{CF4B69F1-0833-4A3B-9DD6-75D6C55E050D}" srcOrd="1" destOrd="0" presId="urn:microsoft.com/office/officeart/2005/8/layout/orgChart1"/>
    <dgm:cxn modelId="{3D10A197-0A7B-4C64-9B03-2F69EAD6F6F8}" type="presOf" srcId="{DDCE22F6-2541-461F-8187-28DFB7671783}" destId="{61789AFD-1DDC-4F98-A1A2-C0F222829287}" srcOrd="0" destOrd="0" presId="urn:microsoft.com/office/officeart/2005/8/layout/orgChart1"/>
    <dgm:cxn modelId="{ABA76FE5-6A72-49E4-9720-C3BF79823F53}" type="presOf" srcId="{E1B3DB78-EE20-4C86-BA57-646759833BF9}" destId="{5D4A7F46-7EED-4D55-AA6C-41CD2627DE50}" srcOrd="1" destOrd="0" presId="urn:microsoft.com/office/officeart/2005/8/layout/orgChart1"/>
    <dgm:cxn modelId="{E76C553F-8248-4296-A80D-407646C113D6}" type="presOf" srcId="{64F84232-640B-4AE6-87A9-0325394BECBB}" destId="{CAD23B56-A581-4B84-AF74-A4AC3C3837A6}" srcOrd="0" destOrd="0" presId="urn:microsoft.com/office/officeart/2005/8/layout/orgChart1"/>
    <dgm:cxn modelId="{4907F497-E680-497F-B968-DE5F85462EC1}" srcId="{E430187A-B056-404E-9D37-ED9DA757E8DF}" destId="{3CD14252-2B42-494F-AF76-F938EE35AAD2}" srcOrd="1" destOrd="0" parTransId="{B51D3DD4-1AFF-42C6-9FF0-A36B5E0784CB}" sibTransId="{35F840F6-ED05-4BA2-B79B-49AF06CBAB35}"/>
    <dgm:cxn modelId="{D5A0BA85-F159-473C-85A8-C859EAA863C2}" type="presOf" srcId="{48BB1361-BD32-4BEE-904E-D78A005C6805}" destId="{40AEE009-04AC-418A-9166-0D4B82BAB277}" srcOrd="1" destOrd="0" presId="urn:microsoft.com/office/officeart/2005/8/layout/orgChart1"/>
    <dgm:cxn modelId="{B1142C03-359C-4E0C-8B14-22C4257C3416}" type="presOf" srcId="{48BB1361-BD32-4BEE-904E-D78A005C6805}" destId="{B38196E7-2AD2-48E5-B203-63E26D0A1795}" srcOrd="0" destOrd="0" presId="urn:microsoft.com/office/officeart/2005/8/layout/orgChart1"/>
    <dgm:cxn modelId="{F30B0209-B106-44F9-A499-2EDDE9939D2C}" type="presOf" srcId="{1E556EF3-1651-4A2D-B269-BDFAFDFCAD5D}" destId="{E83A2ECB-8A08-4D52-881C-7F37E9F75B62}" srcOrd="0" destOrd="0" presId="urn:microsoft.com/office/officeart/2005/8/layout/orgChart1"/>
    <dgm:cxn modelId="{A471110C-2414-4A1B-9D47-5762029328B9}" type="presOf" srcId="{1C166147-4C97-41F4-8113-1798E94FD406}" destId="{74C8C9FA-2F85-45B8-AA59-D379AD0D62A1}" srcOrd="0" destOrd="0" presId="urn:microsoft.com/office/officeart/2005/8/layout/orgChart1"/>
    <dgm:cxn modelId="{360430CC-D7A5-4220-8E9B-961985CECAB6}" type="presOf" srcId="{3CD14252-2B42-494F-AF76-F938EE35AAD2}" destId="{8F099CDC-DAF9-48ED-BE01-C4A7B0A3E772}" srcOrd="0" destOrd="0" presId="urn:microsoft.com/office/officeart/2005/8/layout/orgChart1"/>
    <dgm:cxn modelId="{D3209167-C817-4222-9590-30541EA1C2A4}" srcId="{E430187A-B056-404E-9D37-ED9DA757E8DF}" destId="{F1BF0246-44FF-46A0-9E35-3A3A2EE35EFF}" srcOrd="0" destOrd="0" parTransId="{2CE126AA-C4DA-4DDB-A6D8-E0A3D471B48B}" sibTransId="{21E0A5CC-5877-4046-AFE2-765158D716F3}"/>
    <dgm:cxn modelId="{FC7AA8E9-B594-4438-A443-4D85E6948CF6}" type="presOf" srcId="{D31B18E6-D12E-4F88-8636-8D0CB244822E}" destId="{94DC08EB-93B6-43B8-8533-D5CF3428703A}" srcOrd="1" destOrd="0" presId="urn:microsoft.com/office/officeart/2005/8/layout/orgChart1"/>
    <dgm:cxn modelId="{204B26AA-0ADC-4C74-9674-366C3C071626}" type="presOf" srcId="{E430187A-B056-404E-9D37-ED9DA757E8DF}" destId="{89564CFA-FA34-47A8-BE55-1D3389857B8B}" srcOrd="0" destOrd="0" presId="urn:microsoft.com/office/officeart/2005/8/layout/orgChart1"/>
    <dgm:cxn modelId="{7EA3E843-F0BE-48E9-AA3C-56219B6F7E2B}" srcId="{F1BF0246-44FF-46A0-9E35-3A3A2EE35EFF}" destId="{3B71B291-147C-4C5F-80F3-1439414AFA78}" srcOrd="1" destOrd="0" parTransId="{DC86CC4B-AE04-4AF8-929F-20C9EC02CAE1}" sibTransId="{0D0401C7-5F82-4D99-A835-5FA0CC33E4BF}"/>
    <dgm:cxn modelId="{EB235F06-F95C-46DC-BD35-3756F266435A}" srcId="{3CD14252-2B42-494F-AF76-F938EE35AAD2}" destId="{48BB1361-BD32-4BEE-904E-D78A005C6805}" srcOrd="1" destOrd="0" parTransId="{64F84232-640B-4AE6-87A9-0325394BECBB}" sibTransId="{CC3AD86E-AEBB-46E9-966F-BA342F0F23DF}"/>
    <dgm:cxn modelId="{6E00E7C0-AEDA-4B64-95FE-770B29664E87}" type="presParOf" srcId="{89564CFA-FA34-47A8-BE55-1D3389857B8B}" destId="{00B19678-6DCA-4BE4-9C1B-F9BB89A1A431}" srcOrd="0" destOrd="0" presId="urn:microsoft.com/office/officeart/2005/8/layout/orgChart1"/>
    <dgm:cxn modelId="{A504A429-5D11-4A99-B839-305CA2039AFC}" type="presParOf" srcId="{00B19678-6DCA-4BE4-9C1B-F9BB89A1A431}" destId="{47E6749E-497A-447A-9978-84178BD3C31A}" srcOrd="0" destOrd="0" presId="urn:microsoft.com/office/officeart/2005/8/layout/orgChart1"/>
    <dgm:cxn modelId="{B264CFFA-98CE-445B-8EFB-20D018C3FCC0}" type="presParOf" srcId="{47E6749E-497A-447A-9978-84178BD3C31A}" destId="{06079D1E-784F-4BD5-979E-6D8A2F7B83E2}" srcOrd="0" destOrd="0" presId="urn:microsoft.com/office/officeart/2005/8/layout/orgChart1"/>
    <dgm:cxn modelId="{1A0D8155-E74F-4CBF-8B1A-A643DF70A0C5}" type="presParOf" srcId="{47E6749E-497A-447A-9978-84178BD3C31A}" destId="{3013F6CF-6C34-43D6-A5BD-DCF00539375D}" srcOrd="1" destOrd="0" presId="urn:microsoft.com/office/officeart/2005/8/layout/orgChart1"/>
    <dgm:cxn modelId="{9F09970E-1D4F-4A01-9FFE-30E07C2D9321}" type="presParOf" srcId="{00B19678-6DCA-4BE4-9C1B-F9BB89A1A431}" destId="{35AA2A9C-705B-4107-B1F0-CB485425A1A8}" srcOrd="1" destOrd="0" presId="urn:microsoft.com/office/officeart/2005/8/layout/orgChart1"/>
    <dgm:cxn modelId="{64768997-CA3C-4E1E-B7F0-0C4A66059876}" type="presParOf" srcId="{35AA2A9C-705B-4107-B1F0-CB485425A1A8}" destId="{61789AFD-1DDC-4F98-A1A2-C0F222829287}" srcOrd="0" destOrd="0" presId="urn:microsoft.com/office/officeart/2005/8/layout/orgChart1"/>
    <dgm:cxn modelId="{2A60B813-8BA6-4A80-B771-696D829E70F4}" type="presParOf" srcId="{35AA2A9C-705B-4107-B1F0-CB485425A1A8}" destId="{787C0EC6-0DF0-4792-8B95-A4F9EFE15FD9}" srcOrd="1" destOrd="0" presId="urn:microsoft.com/office/officeart/2005/8/layout/orgChart1"/>
    <dgm:cxn modelId="{3241E45A-AB26-4AA7-87CC-EDBC34BF9385}" type="presParOf" srcId="{787C0EC6-0DF0-4792-8B95-A4F9EFE15FD9}" destId="{154AB7E1-0EF3-4F80-8131-0E1C694573D6}" srcOrd="0" destOrd="0" presId="urn:microsoft.com/office/officeart/2005/8/layout/orgChart1"/>
    <dgm:cxn modelId="{ACE0B67D-9468-4C27-A4AB-B5926AE37761}" type="presParOf" srcId="{154AB7E1-0EF3-4F80-8131-0E1C694573D6}" destId="{E83A2ECB-8A08-4D52-881C-7F37E9F75B62}" srcOrd="0" destOrd="0" presId="urn:microsoft.com/office/officeart/2005/8/layout/orgChart1"/>
    <dgm:cxn modelId="{1E8FFF40-BDF5-4E95-9A80-8AADB93D241C}" type="presParOf" srcId="{154AB7E1-0EF3-4F80-8131-0E1C694573D6}" destId="{7314E11B-352E-40BC-8E84-0BD6F8FB2000}" srcOrd="1" destOrd="0" presId="urn:microsoft.com/office/officeart/2005/8/layout/orgChart1"/>
    <dgm:cxn modelId="{7906A01D-095C-4621-9CCC-C44E4825B506}" type="presParOf" srcId="{787C0EC6-0DF0-4792-8B95-A4F9EFE15FD9}" destId="{E07F08F6-6B2A-404D-8D13-42833BFF85A7}" srcOrd="1" destOrd="0" presId="urn:microsoft.com/office/officeart/2005/8/layout/orgChart1"/>
    <dgm:cxn modelId="{6C45E490-F346-4D20-84D4-E0ABBDA8E5E5}" type="presParOf" srcId="{787C0EC6-0DF0-4792-8B95-A4F9EFE15FD9}" destId="{5EE10A37-0F4B-4E15-8550-1B129CD89037}" srcOrd="2" destOrd="0" presId="urn:microsoft.com/office/officeart/2005/8/layout/orgChart1"/>
    <dgm:cxn modelId="{B5281666-CB17-490F-98E9-B58E2DB13258}" type="presParOf" srcId="{35AA2A9C-705B-4107-B1F0-CB485425A1A8}" destId="{DB8DF60E-2660-486D-89A1-8759E905345B}" srcOrd="2" destOrd="0" presId="urn:microsoft.com/office/officeart/2005/8/layout/orgChart1"/>
    <dgm:cxn modelId="{D71C9FA9-2BFB-4443-B957-01B8D9C1BAAD}" type="presParOf" srcId="{35AA2A9C-705B-4107-B1F0-CB485425A1A8}" destId="{2054C4C7-7014-40E6-B660-C016E11B4BF7}" srcOrd="3" destOrd="0" presId="urn:microsoft.com/office/officeart/2005/8/layout/orgChart1"/>
    <dgm:cxn modelId="{E9D9CC1B-7807-4143-B764-39C549F0EA73}" type="presParOf" srcId="{2054C4C7-7014-40E6-B660-C016E11B4BF7}" destId="{4F726B82-964F-4271-9D81-29CCF581C78A}" srcOrd="0" destOrd="0" presId="urn:microsoft.com/office/officeart/2005/8/layout/orgChart1"/>
    <dgm:cxn modelId="{353B3A73-CA66-4888-9B08-12CC4E6298EC}" type="presParOf" srcId="{4F726B82-964F-4271-9D81-29CCF581C78A}" destId="{758A12CE-E2B0-40C1-BE4E-F3677C51A3DB}" srcOrd="0" destOrd="0" presId="urn:microsoft.com/office/officeart/2005/8/layout/orgChart1"/>
    <dgm:cxn modelId="{177BC50A-057B-41DE-ADCC-D9ED8A9FD110}" type="presParOf" srcId="{4F726B82-964F-4271-9D81-29CCF581C78A}" destId="{14E643EA-702F-40B1-B904-1DCA8A383F3C}" srcOrd="1" destOrd="0" presId="urn:microsoft.com/office/officeart/2005/8/layout/orgChart1"/>
    <dgm:cxn modelId="{DE58407B-68C1-45FB-BD5D-45E3E9F06276}" type="presParOf" srcId="{2054C4C7-7014-40E6-B660-C016E11B4BF7}" destId="{845BBF90-C4D3-4672-98C9-C6B3CD27566E}" srcOrd="1" destOrd="0" presId="urn:microsoft.com/office/officeart/2005/8/layout/orgChart1"/>
    <dgm:cxn modelId="{9846C122-F9A3-4E38-B066-D6883279B951}" type="presParOf" srcId="{845BBF90-C4D3-4672-98C9-C6B3CD27566E}" destId="{85AB5830-3503-4D27-BA43-0F490B34E9F8}" srcOrd="0" destOrd="0" presId="urn:microsoft.com/office/officeart/2005/8/layout/orgChart1"/>
    <dgm:cxn modelId="{6780BDE5-5F56-4F28-B169-F81A42D14D74}" type="presParOf" srcId="{845BBF90-C4D3-4672-98C9-C6B3CD27566E}" destId="{5B7E5BBF-B8BF-4F47-921C-DBE52BBFD091}" srcOrd="1" destOrd="0" presId="urn:microsoft.com/office/officeart/2005/8/layout/orgChart1"/>
    <dgm:cxn modelId="{A0A5B8C5-B5DE-4872-ADFD-DFB749F520A4}" type="presParOf" srcId="{5B7E5BBF-B8BF-4F47-921C-DBE52BBFD091}" destId="{C05660C0-A2FD-41FD-9B70-03205D2CC1B3}" srcOrd="0" destOrd="0" presId="urn:microsoft.com/office/officeart/2005/8/layout/orgChart1"/>
    <dgm:cxn modelId="{A47EAA9F-46C7-4995-8E68-4AA61A16A2BB}" type="presParOf" srcId="{C05660C0-A2FD-41FD-9B70-03205D2CC1B3}" destId="{5BEF1CCF-58DC-441A-BBF6-DD694B59D089}" srcOrd="0" destOrd="0" presId="urn:microsoft.com/office/officeart/2005/8/layout/orgChart1"/>
    <dgm:cxn modelId="{AE6DEC2C-2F21-4EF6-B990-6A6F5FAE51D3}" type="presParOf" srcId="{C05660C0-A2FD-41FD-9B70-03205D2CC1B3}" destId="{94DC08EB-93B6-43B8-8533-D5CF3428703A}" srcOrd="1" destOrd="0" presId="urn:microsoft.com/office/officeart/2005/8/layout/orgChart1"/>
    <dgm:cxn modelId="{D9048E98-EE39-4217-B939-8D09832CAD5E}" type="presParOf" srcId="{5B7E5BBF-B8BF-4F47-921C-DBE52BBFD091}" destId="{4B72098E-FCA8-4E3A-B123-349C8F442A1A}" srcOrd="1" destOrd="0" presId="urn:microsoft.com/office/officeart/2005/8/layout/orgChart1"/>
    <dgm:cxn modelId="{71F5A863-BBC5-44A5-B68A-4BC8B36AEB29}" type="presParOf" srcId="{5B7E5BBF-B8BF-4F47-921C-DBE52BBFD091}" destId="{472E3F70-A0BA-4152-BCFE-3383805D0ED1}" srcOrd="2" destOrd="0" presId="urn:microsoft.com/office/officeart/2005/8/layout/orgChart1"/>
    <dgm:cxn modelId="{B8470AE9-C700-4528-A2F8-EE28AD068683}" type="presParOf" srcId="{2054C4C7-7014-40E6-B660-C016E11B4BF7}" destId="{E079D016-B51B-4ED5-8B78-A88E641310F3}" srcOrd="2" destOrd="0" presId="urn:microsoft.com/office/officeart/2005/8/layout/orgChart1"/>
    <dgm:cxn modelId="{86DDD98E-EAE7-49A5-9A2A-D7436C3B4BD9}" type="presParOf" srcId="{00B19678-6DCA-4BE4-9C1B-F9BB89A1A431}" destId="{F39A8655-4AD8-4C26-B7E7-F006AF4B1176}" srcOrd="2" destOrd="0" presId="urn:microsoft.com/office/officeart/2005/8/layout/orgChart1"/>
    <dgm:cxn modelId="{0172651D-511E-4371-B45B-C5FFB535AACA}" type="presParOf" srcId="{89564CFA-FA34-47A8-BE55-1D3389857B8B}" destId="{BB81E046-D828-4A0F-846A-9CA4BD251E3B}" srcOrd="1" destOrd="0" presId="urn:microsoft.com/office/officeart/2005/8/layout/orgChart1"/>
    <dgm:cxn modelId="{43348A43-85BD-4D78-8804-400BD9D963B9}" type="presParOf" srcId="{BB81E046-D828-4A0F-846A-9CA4BD251E3B}" destId="{BB71E4EC-EDA6-456B-92D8-2DC82E50A9BD}" srcOrd="0" destOrd="0" presId="urn:microsoft.com/office/officeart/2005/8/layout/orgChart1"/>
    <dgm:cxn modelId="{42A4B0D0-5B35-476E-84CB-512B9D0C07A3}" type="presParOf" srcId="{BB71E4EC-EDA6-456B-92D8-2DC82E50A9BD}" destId="{8F099CDC-DAF9-48ED-BE01-C4A7B0A3E772}" srcOrd="0" destOrd="0" presId="urn:microsoft.com/office/officeart/2005/8/layout/orgChart1"/>
    <dgm:cxn modelId="{ADC5CEC0-5533-46AB-AA97-4EFFB98D366F}" type="presParOf" srcId="{BB71E4EC-EDA6-456B-92D8-2DC82E50A9BD}" destId="{39BD51BF-1697-476D-BFC1-5079EB00DF96}" srcOrd="1" destOrd="0" presId="urn:microsoft.com/office/officeart/2005/8/layout/orgChart1"/>
    <dgm:cxn modelId="{47F50B68-44B0-4E2A-B61A-EEE67EFA06B8}" type="presParOf" srcId="{BB81E046-D828-4A0F-846A-9CA4BD251E3B}" destId="{17817E5F-B0BF-408E-BA16-1D0E40FE57AE}" srcOrd="1" destOrd="0" presId="urn:microsoft.com/office/officeart/2005/8/layout/orgChart1"/>
    <dgm:cxn modelId="{2ED77D06-13A2-4B10-9384-335326B04E02}" type="presParOf" srcId="{17817E5F-B0BF-408E-BA16-1D0E40FE57AE}" destId="{43842DE3-CAC0-4E11-A4FA-A672EB37873E}" srcOrd="0" destOrd="0" presId="urn:microsoft.com/office/officeart/2005/8/layout/orgChart1"/>
    <dgm:cxn modelId="{481B0CBE-D433-414A-9AD7-2D8822128C2A}" type="presParOf" srcId="{17817E5F-B0BF-408E-BA16-1D0E40FE57AE}" destId="{CFC02435-05F9-4904-99BD-0689B003D643}" srcOrd="1" destOrd="0" presId="urn:microsoft.com/office/officeart/2005/8/layout/orgChart1"/>
    <dgm:cxn modelId="{A021411A-C0E3-42E6-B5D7-45DA819CEA5C}" type="presParOf" srcId="{CFC02435-05F9-4904-99BD-0689B003D643}" destId="{0202D9A2-FF1E-4706-BAC3-844282B54981}" srcOrd="0" destOrd="0" presId="urn:microsoft.com/office/officeart/2005/8/layout/orgChart1"/>
    <dgm:cxn modelId="{0605990B-A217-46EA-8AAE-04723EC79A8E}" type="presParOf" srcId="{0202D9A2-FF1E-4706-BAC3-844282B54981}" destId="{74C8C9FA-2F85-45B8-AA59-D379AD0D62A1}" srcOrd="0" destOrd="0" presId="urn:microsoft.com/office/officeart/2005/8/layout/orgChart1"/>
    <dgm:cxn modelId="{959A9D94-3733-4F91-9AD6-C8A2C83CB6B6}" type="presParOf" srcId="{0202D9A2-FF1E-4706-BAC3-844282B54981}" destId="{CF4B69F1-0833-4A3B-9DD6-75D6C55E050D}" srcOrd="1" destOrd="0" presId="urn:microsoft.com/office/officeart/2005/8/layout/orgChart1"/>
    <dgm:cxn modelId="{235D78E7-F25E-4763-97E0-A2320FCDC477}" type="presParOf" srcId="{CFC02435-05F9-4904-99BD-0689B003D643}" destId="{C58BC4C1-031D-4651-A5E4-275E834F42A4}" srcOrd="1" destOrd="0" presId="urn:microsoft.com/office/officeart/2005/8/layout/orgChart1"/>
    <dgm:cxn modelId="{ACF31DED-AE12-4F69-A4F5-E83C8E4103F3}" type="presParOf" srcId="{CFC02435-05F9-4904-99BD-0689B003D643}" destId="{5C3C19FE-D83C-4ED9-A64A-1A10842D3ADB}" srcOrd="2" destOrd="0" presId="urn:microsoft.com/office/officeart/2005/8/layout/orgChart1"/>
    <dgm:cxn modelId="{26BBD05C-0112-43F7-B4CF-B11F1263F7AC}" type="presParOf" srcId="{17817E5F-B0BF-408E-BA16-1D0E40FE57AE}" destId="{CAD23B56-A581-4B84-AF74-A4AC3C3837A6}" srcOrd="2" destOrd="0" presId="urn:microsoft.com/office/officeart/2005/8/layout/orgChart1"/>
    <dgm:cxn modelId="{72302954-70FB-4CE4-BBF9-181FEE00D5D1}" type="presParOf" srcId="{17817E5F-B0BF-408E-BA16-1D0E40FE57AE}" destId="{7D8CDDC2-4D41-4B71-B9EA-38E0A0B03B2F}" srcOrd="3" destOrd="0" presId="urn:microsoft.com/office/officeart/2005/8/layout/orgChart1"/>
    <dgm:cxn modelId="{194A2C00-7B6F-4DC1-BA64-05C3F799FED5}" type="presParOf" srcId="{7D8CDDC2-4D41-4B71-B9EA-38E0A0B03B2F}" destId="{EB352D39-1584-4AB6-9287-FC5FBA20A124}" srcOrd="0" destOrd="0" presId="urn:microsoft.com/office/officeart/2005/8/layout/orgChart1"/>
    <dgm:cxn modelId="{E4339E16-3C6D-4DDB-9663-DA1C3D0CF79A}" type="presParOf" srcId="{EB352D39-1584-4AB6-9287-FC5FBA20A124}" destId="{B38196E7-2AD2-48E5-B203-63E26D0A1795}" srcOrd="0" destOrd="0" presId="urn:microsoft.com/office/officeart/2005/8/layout/orgChart1"/>
    <dgm:cxn modelId="{F311733D-D170-4378-BABD-6FAAF450AD7B}" type="presParOf" srcId="{EB352D39-1584-4AB6-9287-FC5FBA20A124}" destId="{40AEE009-04AC-418A-9166-0D4B82BAB277}" srcOrd="1" destOrd="0" presId="urn:microsoft.com/office/officeart/2005/8/layout/orgChart1"/>
    <dgm:cxn modelId="{967D4525-5560-4F84-9D92-DE6567D43C64}" type="presParOf" srcId="{7D8CDDC2-4D41-4B71-B9EA-38E0A0B03B2F}" destId="{87A17312-050D-4AC5-916E-CA10A89D96A2}" srcOrd="1" destOrd="0" presId="urn:microsoft.com/office/officeart/2005/8/layout/orgChart1"/>
    <dgm:cxn modelId="{9DDFC282-9FE1-4415-9B23-3F2F60855AA8}" type="presParOf" srcId="{7D8CDDC2-4D41-4B71-B9EA-38E0A0B03B2F}" destId="{8BBD1301-D674-4E58-80A2-E0CB9EB9D50E}" srcOrd="2" destOrd="0" presId="urn:microsoft.com/office/officeart/2005/8/layout/orgChart1"/>
    <dgm:cxn modelId="{034418B2-5591-423C-95EE-47B349E6E6A9}" type="presParOf" srcId="{17817E5F-B0BF-408E-BA16-1D0E40FE57AE}" destId="{C7E5601B-B986-4696-994F-9537C1B8E3ED}" srcOrd="4" destOrd="0" presId="urn:microsoft.com/office/officeart/2005/8/layout/orgChart1"/>
    <dgm:cxn modelId="{B5B6E4BF-6902-4C0B-83C5-28B10307053F}" type="presParOf" srcId="{17817E5F-B0BF-408E-BA16-1D0E40FE57AE}" destId="{D1610FED-4BA1-47DD-AA2A-37EB10DDF000}" srcOrd="5" destOrd="0" presId="urn:microsoft.com/office/officeart/2005/8/layout/orgChart1"/>
    <dgm:cxn modelId="{4FAF359B-0C91-4DF9-9A31-CA507DBA7166}" type="presParOf" srcId="{D1610FED-4BA1-47DD-AA2A-37EB10DDF000}" destId="{82B1BB14-6339-45E3-816E-AA52E1371ED0}" srcOrd="0" destOrd="0" presId="urn:microsoft.com/office/officeart/2005/8/layout/orgChart1"/>
    <dgm:cxn modelId="{F3B0253C-D9C8-44DD-AB38-7D0501824FAA}" type="presParOf" srcId="{82B1BB14-6339-45E3-816E-AA52E1371ED0}" destId="{92E75D6B-6B30-4FBA-A643-E50A75F7B807}" srcOrd="0" destOrd="0" presId="urn:microsoft.com/office/officeart/2005/8/layout/orgChart1"/>
    <dgm:cxn modelId="{0A20E4A3-3F4E-4BEA-877C-B8F14B10E41A}" type="presParOf" srcId="{82B1BB14-6339-45E3-816E-AA52E1371ED0}" destId="{5D4A7F46-7EED-4D55-AA6C-41CD2627DE50}" srcOrd="1" destOrd="0" presId="urn:microsoft.com/office/officeart/2005/8/layout/orgChart1"/>
    <dgm:cxn modelId="{04955688-71F9-4817-9B64-532EBE879441}" type="presParOf" srcId="{D1610FED-4BA1-47DD-AA2A-37EB10DDF000}" destId="{8C5D8286-6C0E-4857-9AE3-F3D7483512A4}" srcOrd="1" destOrd="0" presId="urn:microsoft.com/office/officeart/2005/8/layout/orgChart1"/>
    <dgm:cxn modelId="{855CFCE4-DBE9-4433-A327-2E40084FD22D}" type="presParOf" srcId="{8C5D8286-6C0E-4857-9AE3-F3D7483512A4}" destId="{EF3AF013-7A5C-4A52-A0A8-D672772C063A}" srcOrd="0" destOrd="0" presId="urn:microsoft.com/office/officeart/2005/8/layout/orgChart1"/>
    <dgm:cxn modelId="{7BBE48C1-2929-4B63-BFCA-D1DDE7BCB585}" type="presParOf" srcId="{8C5D8286-6C0E-4857-9AE3-F3D7483512A4}" destId="{F5500680-2CBB-4929-8A0E-F9DC898FE541}" srcOrd="1" destOrd="0" presId="urn:microsoft.com/office/officeart/2005/8/layout/orgChart1"/>
    <dgm:cxn modelId="{9CAD2A1E-CA13-4966-97AE-0DCA3CFA7244}" type="presParOf" srcId="{F5500680-2CBB-4929-8A0E-F9DC898FE541}" destId="{B54727BA-483A-47B7-B3A2-C099F8503597}" srcOrd="0" destOrd="0" presId="urn:microsoft.com/office/officeart/2005/8/layout/orgChart1"/>
    <dgm:cxn modelId="{EEC1671E-3A20-4EE4-ADD2-AE1C85F1B413}" type="presParOf" srcId="{B54727BA-483A-47B7-B3A2-C099F8503597}" destId="{1E0EB991-7E6A-4F61-BEA0-3B2BB1646654}" srcOrd="0" destOrd="0" presId="urn:microsoft.com/office/officeart/2005/8/layout/orgChart1"/>
    <dgm:cxn modelId="{EBDF90DB-C306-4B3F-BA90-99AC9037740C}" type="presParOf" srcId="{B54727BA-483A-47B7-B3A2-C099F8503597}" destId="{BEECB7BE-EA47-4BE7-8841-2743EDCB4D86}" srcOrd="1" destOrd="0" presId="urn:microsoft.com/office/officeart/2005/8/layout/orgChart1"/>
    <dgm:cxn modelId="{741DDA5B-DA31-4889-8A87-6D4BD24C45DE}" type="presParOf" srcId="{F5500680-2CBB-4929-8A0E-F9DC898FE541}" destId="{2211AD92-4A6E-41E9-82EA-3CC5E6B120EF}" srcOrd="1" destOrd="0" presId="urn:microsoft.com/office/officeart/2005/8/layout/orgChart1"/>
    <dgm:cxn modelId="{BB82C524-4373-48A1-B3B2-C5AE483FB987}" type="presParOf" srcId="{F5500680-2CBB-4929-8A0E-F9DC898FE541}" destId="{5FBFBDF8-0F24-4818-851C-4036FD0F528E}" srcOrd="2" destOrd="0" presId="urn:microsoft.com/office/officeart/2005/8/layout/orgChart1"/>
    <dgm:cxn modelId="{ED5920F5-5128-4E44-AF3F-6EA3E5827F9C}" type="presParOf" srcId="{D1610FED-4BA1-47DD-AA2A-37EB10DDF000}" destId="{CF2AC3F4-7D42-49BC-A40E-45F4FC6CC73A}" srcOrd="2" destOrd="0" presId="urn:microsoft.com/office/officeart/2005/8/layout/orgChart1"/>
    <dgm:cxn modelId="{3DABDAA7-AE14-4617-BC08-3BD04AB83AB0}" type="presParOf" srcId="{BB81E046-D828-4A0F-846A-9CA4BD251E3B}" destId="{7DD284A0-4225-438B-BC21-C978B411CFA9}" srcOrd="2" destOrd="0" presId="urn:microsoft.com/office/officeart/2005/8/layout/orgChart1"/>
  </dgm:cxnLst>
  <dgm:bg>
    <a:gradFill>
      <a:gsLst>
        <a:gs pos="0">
          <a:srgbClr val="FC9FCB"/>
        </a:gs>
        <a:gs pos="13000">
          <a:srgbClr val="F8B049"/>
        </a:gs>
        <a:gs pos="21001">
          <a:srgbClr val="F8B049"/>
        </a:gs>
        <a:gs pos="63000">
          <a:srgbClr val="FEE7F2"/>
        </a:gs>
        <a:gs pos="67000">
          <a:srgbClr val="F952A0"/>
        </a:gs>
        <a:gs pos="69000">
          <a:srgbClr val="C50849"/>
        </a:gs>
        <a:gs pos="82001">
          <a:srgbClr val="B43E85"/>
        </a:gs>
        <a:gs pos="100000">
          <a:srgbClr val="F8B049"/>
        </a:gs>
      </a:gsLst>
      <a:lin ang="5400000" scaled="0"/>
    </a:gradFill>
  </dgm:bg>
  <dgm:whole>
    <a:ln cmpd="thickThin"/>
  </dgm:whole>
  <dgm:extLst>
    <a:ext uri="http://schemas.microsoft.com/office/drawing/2008/diagram">
      <dsp:dataModelExt xmlns:dsp="http://schemas.microsoft.com/office/drawing/2008/diagram" xmlns="" relId="rId1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F3AF013-7A5C-4A52-A0A8-D672772C063A}">
      <dsp:nvSpPr>
        <dsp:cNvPr id="0" name=""/>
        <dsp:cNvSpPr/>
      </dsp:nvSpPr>
      <dsp:spPr>
        <a:xfrm>
          <a:off x="3235483" y="2480306"/>
          <a:ext cx="1677809" cy="551666"/>
        </a:xfrm>
        <a:custGeom>
          <a:avLst/>
          <a:gdLst/>
          <a:ahLst/>
          <a:cxnLst/>
          <a:rect l="0" t="0" r="0" b="0"/>
          <a:pathLst>
            <a:path>
              <a:moveTo>
                <a:pt x="1677809" y="0"/>
              </a:moveTo>
              <a:lnTo>
                <a:pt x="1677809" y="551666"/>
              </a:lnTo>
              <a:lnTo>
                <a:pt x="0" y="551666"/>
              </a:lnTo>
            </a:path>
          </a:pathLst>
        </a:custGeom>
        <a:noFill/>
        <a:ln w="25400" cap="flat" cmpd="sng" algn="ctr">
          <a:solidFill>
            <a:schemeClr val="accent1">
              <a:shade val="80000"/>
              <a:hueOff val="0"/>
              <a:satOff val="0"/>
              <a:lumOff val="0"/>
              <a:alphaOff val="0"/>
            </a:schemeClr>
          </a:solidFill>
          <a:prstDash val="solid"/>
        </a:ln>
        <a:effectLst/>
        <a:scene3d>
          <a:camera prst="orthographicFront">
            <a:rot lat="0" lon="21299999" rev="0"/>
          </a:camera>
          <a:lightRig rig="threePt" dir="t"/>
        </a:scene3d>
        <a:sp3d>
          <a:bevelT/>
          <a:bevelB prst="relaxedInset"/>
        </a:sp3d>
      </dsp:spPr>
      <dsp:style>
        <a:lnRef idx="2">
          <a:scrgbClr r="0" g="0" b="0"/>
        </a:lnRef>
        <a:fillRef idx="0">
          <a:scrgbClr r="0" g="0" b="0"/>
        </a:fillRef>
        <a:effectRef idx="0">
          <a:scrgbClr r="0" g="0" b="0"/>
        </a:effectRef>
        <a:fontRef idx="minor"/>
      </dsp:style>
    </dsp:sp>
    <dsp:sp modelId="{C7E5601B-B986-4696-994F-9537C1B8E3ED}">
      <dsp:nvSpPr>
        <dsp:cNvPr id="0" name=""/>
        <dsp:cNvSpPr/>
      </dsp:nvSpPr>
      <dsp:spPr>
        <a:xfrm>
          <a:off x="4163917" y="1685537"/>
          <a:ext cx="1125445" cy="397097"/>
        </a:xfrm>
        <a:custGeom>
          <a:avLst/>
          <a:gdLst/>
          <a:ahLst/>
          <a:cxnLst/>
          <a:rect l="0" t="0" r="0" b="0"/>
          <a:pathLst>
            <a:path>
              <a:moveTo>
                <a:pt x="0" y="0"/>
              </a:moveTo>
              <a:lnTo>
                <a:pt x="0" y="308327"/>
              </a:lnTo>
              <a:lnTo>
                <a:pt x="1125445" y="308327"/>
              </a:lnTo>
              <a:lnTo>
                <a:pt x="1125445" y="397097"/>
              </a:lnTo>
            </a:path>
          </a:pathLst>
        </a:custGeom>
        <a:noFill/>
        <a:ln w="25400" cap="flat" cmpd="sng" algn="ctr">
          <a:solidFill>
            <a:schemeClr val="accent1">
              <a:shade val="60000"/>
              <a:hueOff val="0"/>
              <a:satOff val="0"/>
              <a:lumOff val="0"/>
              <a:alphaOff val="0"/>
            </a:schemeClr>
          </a:solidFill>
          <a:prstDash val="solid"/>
        </a:ln>
        <a:effectLst/>
        <a:scene3d>
          <a:camera prst="orthographicFront">
            <a:rot lat="0" lon="21299999" rev="0"/>
          </a:camera>
          <a:lightRig rig="threePt" dir="t"/>
        </a:scene3d>
        <a:sp3d>
          <a:bevelT/>
          <a:bevelB prst="relaxedInset"/>
        </a:sp3d>
      </dsp:spPr>
      <dsp:style>
        <a:lnRef idx="2">
          <a:scrgbClr r="0" g="0" b="0"/>
        </a:lnRef>
        <a:fillRef idx="0">
          <a:scrgbClr r="0" g="0" b="0"/>
        </a:fillRef>
        <a:effectRef idx="0">
          <a:scrgbClr r="0" g="0" b="0"/>
        </a:effectRef>
        <a:fontRef idx="minor"/>
      </dsp:style>
    </dsp:sp>
    <dsp:sp modelId="{CAD23B56-A581-4B84-AF74-A4AC3C3837A6}">
      <dsp:nvSpPr>
        <dsp:cNvPr id="0" name=""/>
        <dsp:cNvSpPr/>
      </dsp:nvSpPr>
      <dsp:spPr>
        <a:xfrm>
          <a:off x="4163917" y="1685537"/>
          <a:ext cx="219692" cy="433983"/>
        </a:xfrm>
        <a:custGeom>
          <a:avLst/>
          <a:gdLst/>
          <a:ahLst/>
          <a:cxnLst/>
          <a:rect l="0" t="0" r="0" b="0"/>
          <a:pathLst>
            <a:path>
              <a:moveTo>
                <a:pt x="0" y="0"/>
              </a:moveTo>
              <a:lnTo>
                <a:pt x="0" y="345213"/>
              </a:lnTo>
              <a:lnTo>
                <a:pt x="219692" y="345213"/>
              </a:lnTo>
              <a:lnTo>
                <a:pt x="219692" y="433983"/>
              </a:lnTo>
            </a:path>
          </a:pathLst>
        </a:custGeom>
        <a:noFill/>
        <a:ln w="25400" cap="flat" cmpd="sng" algn="ctr">
          <a:solidFill>
            <a:schemeClr val="accent1">
              <a:shade val="60000"/>
              <a:hueOff val="0"/>
              <a:satOff val="0"/>
              <a:lumOff val="0"/>
              <a:alphaOff val="0"/>
            </a:schemeClr>
          </a:solidFill>
          <a:prstDash val="solid"/>
        </a:ln>
        <a:effectLst/>
        <a:scene3d>
          <a:camera prst="orthographicFront">
            <a:rot lat="0" lon="21299999" rev="0"/>
          </a:camera>
          <a:lightRig rig="threePt" dir="t"/>
        </a:scene3d>
        <a:sp3d>
          <a:bevelT/>
          <a:bevelB prst="relaxedInset"/>
        </a:sp3d>
      </dsp:spPr>
      <dsp:style>
        <a:lnRef idx="2">
          <a:scrgbClr r="0" g="0" b="0"/>
        </a:lnRef>
        <a:fillRef idx="0">
          <a:scrgbClr r="0" g="0" b="0"/>
        </a:fillRef>
        <a:effectRef idx="0">
          <a:scrgbClr r="0" g="0" b="0"/>
        </a:effectRef>
        <a:fontRef idx="minor"/>
      </dsp:style>
    </dsp:sp>
    <dsp:sp modelId="{43842DE3-CAC0-4E11-A4FA-A672EB37873E}">
      <dsp:nvSpPr>
        <dsp:cNvPr id="0" name=""/>
        <dsp:cNvSpPr/>
      </dsp:nvSpPr>
      <dsp:spPr>
        <a:xfrm>
          <a:off x="3291558" y="1685537"/>
          <a:ext cx="872358" cy="393360"/>
        </a:xfrm>
        <a:custGeom>
          <a:avLst/>
          <a:gdLst/>
          <a:ahLst/>
          <a:cxnLst/>
          <a:rect l="0" t="0" r="0" b="0"/>
          <a:pathLst>
            <a:path>
              <a:moveTo>
                <a:pt x="872358" y="0"/>
              </a:moveTo>
              <a:lnTo>
                <a:pt x="872358" y="304590"/>
              </a:lnTo>
              <a:lnTo>
                <a:pt x="0" y="304590"/>
              </a:lnTo>
              <a:lnTo>
                <a:pt x="0" y="393360"/>
              </a:lnTo>
            </a:path>
          </a:pathLst>
        </a:custGeom>
        <a:noFill/>
        <a:ln w="25400" cap="flat" cmpd="sng" algn="ctr">
          <a:solidFill>
            <a:schemeClr val="accent1">
              <a:shade val="60000"/>
              <a:hueOff val="0"/>
              <a:satOff val="0"/>
              <a:lumOff val="0"/>
              <a:alphaOff val="0"/>
            </a:schemeClr>
          </a:solidFill>
          <a:prstDash val="solid"/>
        </a:ln>
        <a:effectLst/>
        <a:scene3d>
          <a:camera prst="orthographicFront">
            <a:rot lat="0" lon="21299999" rev="0"/>
          </a:camera>
          <a:lightRig rig="threePt" dir="t"/>
        </a:scene3d>
        <a:sp3d>
          <a:bevelT/>
          <a:bevelB prst="relaxedInset"/>
        </a:sp3d>
      </dsp:spPr>
      <dsp:style>
        <a:lnRef idx="2">
          <a:scrgbClr r="0" g="0" b="0"/>
        </a:lnRef>
        <a:fillRef idx="0">
          <a:scrgbClr r="0" g="0" b="0"/>
        </a:fillRef>
        <a:effectRef idx="0">
          <a:scrgbClr r="0" g="0" b="0"/>
        </a:effectRef>
        <a:fontRef idx="minor"/>
      </dsp:style>
    </dsp:sp>
    <dsp:sp modelId="{85AB5830-3503-4D27-BA43-0F490B34E9F8}">
      <dsp:nvSpPr>
        <dsp:cNvPr id="0" name=""/>
        <dsp:cNvSpPr/>
      </dsp:nvSpPr>
      <dsp:spPr>
        <a:xfrm>
          <a:off x="1400140" y="2559856"/>
          <a:ext cx="986470" cy="476427"/>
        </a:xfrm>
        <a:custGeom>
          <a:avLst/>
          <a:gdLst/>
          <a:ahLst/>
          <a:cxnLst/>
          <a:rect l="0" t="0" r="0" b="0"/>
          <a:pathLst>
            <a:path>
              <a:moveTo>
                <a:pt x="0" y="0"/>
              </a:moveTo>
              <a:lnTo>
                <a:pt x="0" y="476427"/>
              </a:lnTo>
              <a:lnTo>
                <a:pt x="986470" y="476427"/>
              </a:lnTo>
            </a:path>
          </a:pathLst>
        </a:custGeom>
        <a:noFill/>
        <a:ln w="25400" cap="flat" cmpd="sng" algn="ctr">
          <a:solidFill>
            <a:schemeClr val="accent1">
              <a:shade val="80000"/>
              <a:hueOff val="0"/>
              <a:satOff val="0"/>
              <a:lumOff val="0"/>
              <a:alphaOff val="0"/>
            </a:schemeClr>
          </a:solidFill>
          <a:prstDash val="solid"/>
        </a:ln>
        <a:effectLst/>
        <a:scene3d>
          <a:camera prst="orthographicFront">
            <a:rot lat="0" lon="21299999" rev="0"/>
          </a:camera>
          <a:lightRig rig="threePt" dir="t"/>
        </a:scene3d>
        <a:sp3d>
          <a:bevelT/>
          <a:bevelB prst="relaxedInset"/>
        </a:sp3d>
      </dsp:spPr>
      <dsp:style>
        <a:lnRef idx="2">
          <a:scrgbClr r="0" g="0" b="0"/>
        </a:lnRef>
        <a:fillRef idx="0">
          <a:scrgbClr r="0" g="0" b="0"/>
        </a:fillRef>
        <a:effectRef idx="0">
          <a:scrgbClr r="0" g="0" b="0"/>
        </a:effectRef>
        <a:fontRef idx="minor"/>
      </dsp:style>
    </dsp:sp>
    <dsp:sp modelId="{DB8DF60E-2660-486D-89A1-8759E905345B}">
      <dsp:nvSpPr>
        <dsp:cNvPr id="0" name=""/>
        <dsp:cNvSpPr/>
      </dsp:nvSpPr>
      <dsp:spPr>
        <a:xfrm>
          <a:off x="1249484" y="1636899"/>
          <a:ext cx="613615" cy="500243"/>
        </a:xfrm>
        <a:custGeom>
          <a:avLst/>
          <a:gdLst/>
          <a:ahLst/>
          <a:cxnLst/>
          <a:rect l="0" t="0" r="0" b="0"/>
          <a:pathLst>
            <a:path>
              <a:moveTo>
                <a:pt x="0" y="0"/>
              </a:moveTo>
              <a:lnTo>
                <a:pt x="0" y="411473"/>
              </a:lnTo>
              <a:lnTo>
                <a:pt x="613615" y="411473"/>
              </a:lnTo>
              <a:lnTo>
                <a:pt x="613615" y="500243"/>
              </a:lnTo>
            </a:path>
          </a:pathLst>
        </a:custGeom>
        <a:noFill/>
        <a:ln w="25400" cap="flat" cmpd="sng" algn="ctr">
          <a:solidFill>
            <a:schemeClr val="accent1">
              <a:shade val="60000"/>
              <a:hueOff val="0"/>
              <a:satOff val="0"/>
              <a:lumOff val="0"/>
              <a:alphaOff val="0"/>
            </a:schemeClr>
          </a:solidFill>
          <a:prstDash val="solid"/>
        </a:ln>
        <a:effectLst/>
        <a:scene3d>
          <a:camera prst="orthographicFront">
            <a:rot lat="0" lon="21299999" rev="0"/>
          </a:camera>
          <a:lightRig rig="threePt" dir="t"/>
        </a:scene3d>
        <a:sp3d>
          <a:bevelT/>
          <a:bevelB prst="relaxedInset"/>
        </a:sp3d>
      </dsp:spPr>
      <dsp:style>
        <a:lnRef idx="2">
          <a:scrgbClr r="0" g="0" b="0"/>
        </a:lnRef>
        <a:fillRef idx="0">
          <a:scrgbClr r="0" g="0" b="0"/>
        </a:fillRef>
        <a:effectRef idx="0">
          <a:scrgbClr r="0" g="0" b="0"/>
        </a:effectRef>
        <a:fontRef idx="minor"/>
      </dsp:style>
    </dsp:sp>
    <dsp:sp modelId="{61789AFD-1DDC-4F98-A1A2-C0F222829287}">
      <dsp:nvSpPr>
        <dsp:cNvPr id="0" name=""/>
        <dsp:cNvSpPr/>
      </dsp:nvSpPr>
      <dsp:spPr>
        <a:xfrm>
          <a:off x="514145" y="1636899"/>
          <a:ext cx="735339" cy="544827"/>
        </a:xfrm>
        <a:custGeom>
          <a:avLst/>
          <a:gdLst/>
          <a:ahLst/>
          <a:cxnLst/>
          <a:rect l="0" t="0" r="0" b="0"/>
          <a:pathLst>
            <a:path>
              <a:moveTo>
                <a:pt x="735339" y="0"/>
              </a:moveTo>
              <a:lnTo>
                <a:pt x="735339" y="456057"/>
              </a:lnTo>
              <a:lnTo>
                <a:pt x="0" y="456057"/>
              </a:lnTo>
              <a:lnTo>
                <a:pt x="0" y="544827"/>
              </a:lnTo>
            </a:path>
          </a:pathLst>
        </a:custGeom>
        <a:noFill/>
        <a:ln w="25400" cap="flat" cmpd="sng" algn="ctr">
          <a:solidFill>
            <a:schemeClr val="accent1">
              <a:shade val="60000"/>
              <a:hueOff val="0"/>
              <a:satOff val="0"/>
              <a:lumOff val="0"/>
              <a:alphaOff val="0"/>
            </a:schemeClr>
          </a:solidFill>
          <a:prstDash val="solid"/>
        </a:ln>
        <a:effectLst/>
        <a:scene3d>
          <a:camera prst="orthographicFront">
            <a:rot lat="0" lon="21299999" rev="0"/>
          </a:camera>
          <a:lightRig rig="threePt" dir="t"/>
        </a:scene3d>
        <a:sp3d>
          <a:bevelT/>
          <a:bevelB prst="relaxedInset"/>
        </a:sp3d>
      </dsp:spPr>
      <dsp:style>
        <a:lnRef idx="2">
          <a:scrgbClr r="0" g="0" b="0"/>
        </a:lnRef>
        <a:fillRef idx="0">
          <a:scrgbClr r="0" g="0" b="0"/>
        </a:fillRef>
        <a:effectRef idx="0">
          <a:scrgbClr r="0" g="0" b="0"/>
        </a:effectRef>
        <a:fontRef idx="minor"/>
      </dsp:style>
    </dsp:sp>
    <dsp:sp modelId="{06079D1E-784F-4BD5-979E-6D8A2F7B83E2}">
      <dsp:nvSpPr>
        <dsp:cNvPr id="0" name=""/>
        <dsp:cNvSpPr/>
      </dsp:nvSpPr>
      <dsp:spPr>
        <a:xfrm>
          <a:off x="826771" y="1214186"/>
          <a:ext cx="845427" cy="42271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scene3d>
          <a:camera prst="orthographicFront">
            <a:rot lat="0" lon="21299999" rev="0"/>
          </a:camera>
          <a:lightRig rig="threePt" dir="t"/>
        </a:scene3d>
        <a:sp3d>
          <a:bevelT/>
          <a:bevelB prst="relaxedInset"/>
        </a:sp3d>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t>μαρουλα-θοδωρος</a:t>
          </a:r>
        </a:p>
      </dsp:txBody>
      <dsp:txXfrm>
        <a:off x="826771" y="1214186"/>
        <a:ext cx="845427" cy="422713"/>
      </dsp:txXfrm>
    </dsp:sp>
    <dsp:sp modelId="{E83A2ECB-8A08-4D52-881C-7F37E9F75B62}">
      <dsp:nvSpPr>
        <dsp:cNvPr id="0" name=""/>
        <dsp:cNvSpPr/>
      </dsp:nvSpPr>
      <dsp:spPr>
        <a:xfrm>
          <a:off x="1499" y="2181726"/>
          <a:ext cx="1025291" cy="42271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scene3d>
          <a:camera prst="orthographicFront">
            <a:rot lat="0" lon="21299999" rev="0"/>
          </a:camera>
          <a:lightRig rig="threePt" dir="t"/>
        </a:scene3d>
        <a:sp3d>
          <a:bevelT/>
          <a:bevelB prst="relaxedInset"/>
        </a:sp3d>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t>Άννα </a:t>
          </a:r>
        </a:p>
      </dsp:txBody>
      <dsp:txXfrm>
        <a:off x="1499" y="2181726"/>
        <a:ext cx="1025291" cy="422713"/>
      </dsp:txXfrm>
    </dsp:sp>
    <dsp:sp modelId="{758A12CE-E2B0-40C1-BE4E-F3677C51A3DB}">
      <dsp:nvSpPr>
        <dsp:cNvPr id="0" name=""/>
        <dsp:cNvSpPr/>
      </dsp:nvSpPr>
      <dsp:spPr>
        <a:xfrm>
          <a:off x="1284400" y="2137143"/>
          <a:ext cx="1157398" cy="42271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scene3d>
          <a:camera prst="orthographicFront">
            <a:rot lat="0" lon="21299999" rev="0"/>
          </a:camera>
          <a:lightRig rig="threePt" dir="t"/>
        </a:scene3d>
        <a:sp3d>
          <a:bevelT/>
          <a:bevelB prst="relaxedInset"/>
        </a:sp3d>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t>Παναγιώτης</a:t>
          </a:r>
        </a:p>
      </dsp:txBody>
      <dsp:txXfrm>
        <a:off x="1284400" y="2137143"/>
        <a:ext cx="1157398" cy="422713"/>
      </dsp:txXfrm>
    </dsp:sp>
    <dsp:sp modelId="{5BEF1CCF-58DC-441A-BBF6-DD694B59D089}">
      <dsp:nvSpPr>
        <dsp:cNvPr id="0" name=""/>
        <dsp:cNvSpPr/>
      </dsp:nvSpPr>
      <dsp:spPr>
        <a:xfrm>
          <a:off x="2386611" y="2824927"/>
          <a:ext cx="845427" cy="42271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scene3d>
          <a:camera prst="orthographicFront">
            <a:rot lat="0" lon="21299999" rev="0"/>
          </a:camera>
          <a:lightRig rig="threePt" dir="t"/>
        </a:scene3d>
        <a:sp3d>
          <a:bevelT/>
          <a:bevelB prst="relaxedInset"/>
        </a:sp3d>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1200150">
            <a:lnSpc>
              <a:spcPct val="90000"/>
            </a:lnSpc>
            <a:spcBef>
              <a:spcPct val="0"/>
            </a:spcBef>
            <a:spcAft>
              <a:spcPct val="35000"/>
            </a:spcAft>
          </a:pPr>
          <a:endParaRPr lang="el-GR" sz="2700" kern="1200"/>
        </a:p>
      </dsp:txBody>
      <dsp:txXfrm>
        <a:off x="2386611" y="2824927"/>
        <a:ext cx="845427" cy="422713"/>
      </dsp:txXfrm>
    </dsp:sp>
    <dsp:sp modelId="{8F099CDC-DAF9-48ED-BE01-C4A7B0A3E772}">
      <dsp:nvSpPr>
        <dsp:cNvPr id="0" name=""/>
        <dsp:cNvSpPr/>
      </dsp:nvSpPr>
      <dsp:spPr>
        <a:xfrm>
          <a:off x="3741203" y="1262823"/>
          <a:ext cx="845427" cy="42271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scene3d>
          <a:camera prst="orthographicFront">
            <a:rot lat="0" lon="21299999" rev="0"/>
          </a:camera>
          <a:lightRig rig="threePt" dir="t"/>
        </a:scene3d>
        <a:sp3d>
          <a:bevelT/>
          <a:bevelB prst="relaxedInset"/>
        </a:sp3d>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t>Αγγελική -Ορέστης</a:t>
          </a:r>
        </a:p>
      </dsp:txBody>
      <dsp:txXfrm>
        <a:off x="3741203" y="1262823"/>
        <a:ext cx="845427" cy="422713"/>
      </dsp:txXfrm>
    </dsp:sp>
    <dsp:sp modelId="{74C8C9FA-2F85-45B8-AA59-D379AD0D62A1}">
      <dsp:nvSpPr>
        <dsp:cNvPr id="0" name=""/>
        <dsp:cNvSpPr/>
      </dsp:nvSpPr>
      <dsp:spPr>
        <a:xfrm>
          <a:off x="2861714" y="2078897"/>
          <a:ext cx="859689" cy="43370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scene3d>
          <a:camera prst="orthographicFront">
            <a:rot lat="0" lon="21299999" rev="0"/>
          </a:camera>
          <a:lightRig rig="threePt" dir="t"/>
        </a:scene3d>
        <a:sp3d>
          <a:bevelT/>
          <a:bevelB prst="relaxedInset"/>
        </a:sp3d>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t>Βασίλης</a:t>
          </a:r>
        </a:p>
      </dsp:txBody>
      <dsp:txXfrm>
        <a:off x="2861714" y="2078897"/>
        <a:ext cx="859689" cy="433708"/>
      </dsp:txXfrm>
    </dsp:sp>
    <dsp:sp modelId="{B38196E7-2AD2-48E5-B203-63E26D0A1795}">
      <dsp:nvSpPr>
        <dsp:cNvPr id="0" name=""/>
        <dsp:cNvSpPr/>
      </dsp:nvSpPr>
      <dsp:spPr>
        <a:xfrm>
          <a:off x="3921888" y="2119520"/>
          <a:ext cx="923443" cy="4058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scene3d>
          <a:camera prst="orthographicFront">
            <a:rot lat="0" lon="21299999" rev="0"/>
          </a:camera>
          <a:lightRig rig="threePt" dir="t"/>
        </a:scene3d>
        <a:sp3d>
          <a:bevelT/>
          <a:bevelB prst="relaxedInset"/>
        </a:sp3d>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t>Γιώργος</a:t>
          </a:r>
        </a:p>
      </dsp:txBody>
      <dsp:txXfrm>
        <a:off x="3921888" y="2119520"/>
        <a:ext cx="923443" cy="405826"/>
      </dsp:txXfrm>
    </dsp:sp>
    <dsp:sp modelId="{92E75D6B-6B30-4FBA-A643-E50A75F7B807}">
      <dsp:nvSpPr>
        <dsp:cNvPr id="0" name=""/>
        <dsp:cNvSpPr/>
      </dsp:nvSpPr>
      <dsp:spPr>
        <a:xfrm>
          <a:off x="4819275" y="2082634"/>
          <a:ext cx="940174" cy="39767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scene3d>
          <a:camera prst="orthographicFront">
            <a:rot lat="0" lon="21299999" rev="0"/>
          </a:camera>
          <a:lightRig rig="threePt" dir="t"/>
        </a:scene3d>
        <a:sp3d>
          <a:bevelT/>
          <a:bevelB prst="relaxedInset"/>
        </a:sp3d>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t>Ανδρονίκη</a:t>
          </a:r>
        </a:p>
      </dsp:txBody>
      <dsp:txXfrm>
        <a:off x="4819275" y="2082634"/>
        <a:ext cx="940174" cy="397671"/>
      </dsp:txXfrm>
    </dsp:sp>
    <dsp:sp modelId="{1E0EB991-7E6A-4F61-BEA0-3B2BB1646654}">
      <dsp:nvSpPr>
        <dsp:cNvPr id="0" name=""/>
        <dsp:cNvSpPr/>
      </dsp:nvSpPr>
      <dsp:spPr>
        <a:xfrm>
          <a:off x="2390056" y="2820615"/>
          <a:ext cx="845427" cy="42271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scene3d>
          <a:camera prst="orthographicFront">
            <a:rot lat="0" lon="21299999" rev="0"/>
          </a:camera>
          <a:lightRig rig="threePt" dir="t"/>
        </a:scene3d>
        <a:sp3d>
          <a:bevelT/>
          <a:bevelB prst="relaxedInset"/>
        </a:sp3d>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t>Χρήστος-Αντώνης</a:t>
          </a:r>
        </a:p>
      </dsp:txBody>
      <dsp:txXfrm>
        <a:off x="2390056" y="2820615"/>
        <a:ext cx="845427" cy="42271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0DF023A6C1C4B8DA18F02632C1CF766"/>
        <w:category>
          <w:name w:val="Γενικά"/>
          <w:gallery w:val="placeholder"/>
        </w:category>
        <w:types>
          <w:type w:val="bbPlcHdr"/>
        </w:types>
        <w:behaviors>
          <w:behavior w:val="content"/>
        </w:behaviors>
        <w:guid w:val="{5F1548E3-7FEF-4D68-977A-F5664DF1F78F}"/>
      </w:docPartPr>
      <w:docPartBody>
        <w:p w:rsidR="00000000" w:rsidRDefault="00127F23" w:rsidP="00127F23">
          <w:pPr>
            <w:pStyle w:val="50DF023A6C1C4B8DA18F02632C1CF766"/>
          </w:pPr>
          <w:r>
            <w:rPr>
              <w:rFonts w:asciiTheme="majorHAnsi" w:eastAsiaTheme="majorEastAsia" w:hAnsiTheme="majorHAnsi" w:cstheme="majorBidi"/>
              <w:b/>
              <w:bCs/>
              <w:color w:val="FFFFFF" w:themeColor="background1"/>
              <w:sz w:val="72"/>
              <w:szCs w:val="72"/>
            </w:rPr>
            <w:t>[Έτος]</w:t>
          </w:r>
        </w:p>
      </w:docPartBody>
    </w:docPart>
    <w:docPart>
      <w:docPartPr>
        <w:name w:val="F8544CBC153545C989C342591734BCC1"/>
        <w:category>
          <w:name w:val="Γενικά"/>
          <w:gallery w:val="placeholder"/>
        </w:category>
        <w:types>
          <w:type w:val="bbPlcHdr"/>
        </w:types>
        <w:behaviors>
          <w:behavior w:val="content"/>
        </w:behaviors>
        <w:guid w:val="{ED2E2F2F-87FF-4514-A878-F4E79EB470C7}"/>
      </w:docPartPr>
      <w:docPartBody>
        <w:p w:rsidR="00000000" w:rsidRDefault="00127F23" w:rsidP="00127F23">
          <w:pPr>
            <w:pStyle w:val="F8544CBC153545C989C342591734BCC1"/>
          </w:pPr>
          <w:r>
            <w:rPr>
              <w:color w:val="76923C" w:themeColor="accent3" w:themeShade="BF"/>
            </w:rPr>
            <w:t>[Πληκτρολογήστε το όνομα της εταιρείας]</w:t>
          </w:r>
        </w:p>
      </w:docPartBody>
    </w:docPart>
    <w:docPart>
      <w:docPartPr>
        <w:name w:val="4CE0DEA42457402DA9BE60A032D34D18"/>
        <w:category>
          <w:name w:val="Γενικά"/>
          <w:gallery w:val="placeholder"/>
        </w:category>
        <w:types>
          <w:type w:val="bbPlcHdr"/>
        </w:types>
        <w:behaviors>
          <w:behavior w:val="content"/>
        </w:behaviors>
        <w:guid w:val="{F593DC2F-0FD0-4AA1-8E70-D826F3D76B1C}"/>
      </w:docPartPr>
      <w:docPartBody>
        <w:p w:rsidR="00000000" w:rsidRDefault="00127F23" w:rsidP="00127F23">
          <w:pPr>
            <w:pStyle w:val="4CE0DEA42457402DA9BE60A032D34D18"/>
          </w:pPr>
          <w:r>
            <w:rPr>
              <w:color w:val="76923C" w:themeColor="accent3" w:themeShade="BF"/>
            </w:rPr>
            <w:t>[Πληκτρολογήστε το όνομα του συντάκτη]</w:t>
          </w:r>
        </w:p>
      </w:docPartBody>
    </w:docPart>
    <w:docPart>
      <w:docPartPr>
        <w:name w:val="FEEED4618C144B72AA4CC3B769DCD429"/>
        <w:category>
          <w:name w:val="Γενικά"/>
          <w:gallery w:val="placeholder"/>
        </w:category>
        <w:types>
          <w:type w:val="bbPlcHdr"/>
        </w:types>
        <w:behaviors>
          <w:behavior w:val="content"/>
        </w:behaviors>
        <w:guid w:val="{841A570F-7889-4DC3-8038-BCE2081B3A8D}"/>
      </w:docPartPr>
      <w:docPartBody>
        <w:p w:rsidR="00000000" w:rsidRDefault="00127F23" w:rsidP="00127F23">
          <w:pPr>
            <w:pStyle w:val="FEEED4618C144B72AA4CC3B769DCD429"/>
          </w:pPr>
          <w:r>
            <w:rPr>
              <w:b/>
              <w:bCs/>
              <w:caps/>
              <w:sz w:val="72"/>
              <w:szCs w:val="72"/>
            </w:rPr>
            <w:t>Πληκτρολογήστε τον τίτλο του εγγράφου</w:t>
          </w:r>
        </w:p>
      </w:docPartBody>
    </w:docPart>
    <w:docPart>
      <w:docPartPr>
        <w:name w:val="3FF06CE7AE3C436283958BFC2725683D"/>
        <w:category>
          <w:name w:val="Γενικά"/>
          <w:gallery w:val="placeholder"/>
        </w:category>
        <w:types>
          <w:type w:val="bbPlcHdr"/>
        </w:types>
        <w:behaviors>
          <w:behavior w:val="content"/>
        </w:behaviors>
        <w:guid w:val="{4D82DC56-6456-48C5-8BD4-05373B44AA17}"/>
      </w:docPartPr>
      <w:docPartBody>
        <w:p w:rsidR="00000000" w:rsidRDefault="00127F23" w:rsidP="00127F23">
          <w:pPr>
            <w:pStyle w:val="3FF06CE7AE3C436283958BFC2725683D"/>
          </w:pPr>
          <w:r>
            <w:rPr>
              <w:rFonts w:asciiTheme="majorHAnsi" w:eastAsiaTheme="majorEastAsia" w:hAnsiTheme="majorHAnsi" w:cstheme="majorBidi"/>
              <w:caps/>
            </w:rPr>
            <w:t>[Πληκτρολογήστε το όνομα της εταιρείας]</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F1EDD"/>
    <w:rsid w:val="00127F23"/>
    <w:rsid w:val="004F1EDD"/>
    <w:rsid w:val="00933AD0"/>
    <w:rsid w:val="00D55069"/>
    <w:rsid w:val="00E501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0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D884BA974FB41B8A707487C70E077BB">
    <w:name w:val="CD884BA974FB41B8A707487C70E077BB"/>
    <w:rsid w:val="004F1EDD"/>
  </w:style>
  <w:style w:type="paragraph" w:customStyle="1" w:styleId="1E1695C9D7B14F7BBE8D7839980E4A57">
    <w:name w:val="1E1695C9D7B14F7BBE8D7839980E4A57"/>
    <w:rsid w:val="004F1EDD"/>
  </w:style>
  <w:style w:type="paragraph" w:customStyle="1" w:styleId="52205DC2474F4584A56B61B86E4D19AA">
    <w:name w:val="52205DC2474F4584A56B61B86E4D19AA"/>
    <w:rsid w:val="004F1EDD"/>
  </w:style>
  <w:style w:type="paragraph" w:customStyle="1" w:styleId="B63FF85D573F413384024C1CC984CF58">
    <w:name w:val="B63FF85D573F413384024C1CC984CF58"/>
    <w:rsid w:val="004F1EDD"/>
  </w:style>
  <w:style w:type="paragraph" w:customStyle="1" w:styleId="DF0C2FB22D324F5EA8E12D37D9BAFBF4">
    <w:name w:val="DF0C2FB22D324F5EA8E12D37D9BAFBF4"/>
    <w:rsid w:val="004F1EDD"/>
  </w:style>
  <w:style w:type="paragraph" w:customStyle="1" w:styleId="7B5C24A6377F47A4B8A0F601F4A75329">
    <w:name w:val="7B5C24A6377F47A4B8A0F601F4A75329"/>
    <w:rsid w:val="004F1EDD"/>
  </w:style>
  <w:style w:type="paragraph" w:customStyle="1" w:styleId="E4797C59D25C4B3C94EB475A12F929A4">
    <w:name w:val="E4797C59D25C4B3C94EB475A12F929A4"/>
    <w:rsid w:val="004F1EDD"/>
  </w:style>
  <w:style w:type="paragraph" w:customStyle="1" w:styleId="114410768F704468A415BE1EE7B37F66">
    <w:name w:val="114410768F704468A415BE1EE7B37F66"/>
    <w:rsid w:val="004F1EDD"/>
  </w:style>
  <w:style w:type="paragraph" w:customStyle="1" w:styleId="58709264AF8C4AB8BA7B4B6B7A97AC8D">
    <w:name w:val="58709264AF8C4AB8BA7B4B6B7A97AC8D"/>
    <w:rsid w:val="004F1EDD"/>
  </w:style>
  <w:style w:type="paragraph" w:customStyle="1" w:styleId="2C825683465340C2B388B5027496499F">
    <w:name w:val="2C825683465340C2B388B5027496499F"/>
    <w:rsid w:val="004F1EDD"/>
  </w:style>
  <w:style w:type="paragraph" w:customStyle="1" w:styleId="D82A1DDAD6F54ACFAD1A2E09BEE3EBFC">
    <w:name w:val="D82A1DDAD6F54ACFAD1A2E09BEE3EBFC"/>
    <w:rsid w:val="004F1EDD"/>
  </w:style>
  <w:style w:type="paragraph" w:customStyle="1" w:styleId="A81B7090F36545E6B93C0C033A3B1F62">
    <w:name w:val="A81B7090F36545E6B93C0C033A3B1F62"/>
    <w:rsid w:val="004F1EDD"/>
  </w:style>
  <w:style w:type="paragraph" w:customStyle="1" w:styleId="021EFF6364D14BB39AE22EF069104186">
    <w:name w:val="021EFF6364D14BB39AE22EF069104186"/>
    <w:rsid w:val="004F1EDD"/>
  </w:style>
  <w:style w:type="paragraph" w:customStyle="1" w:styleId="FD9A699E301A41B5AB34C2D376B770E7">
    <w:name w:val="FD9A699E301A41B5AB34C2D376B770E7"/>
    <w:rsid w:val="004F1EDD"/>
  </w:style>
  <w:style w:type="paragraph" w:customStyle="1" w:styleId="430E5D96483C4071A1D3C35D4EE93F5A">
    <w:name w:val="430E5D96483C4071A1D3C35D4EE93F5A"/>
    <w:rsid w:val="004F1EDD"/>
  </w:style>
  <w:style w:type="paragraph" w:customStyle="1" w:styleId="C77E671AD64044168532A2B5805D025A">
    <w:name w:val="C77E671AD64044168532A2B5805D025A"/>
    <w:rsid w:val="004F1EDD"/>
  </w:style>
  <w:style w:type="paragraph" w:customStyle="1" w:styleId="1D7D9664A24F4416997BA8A884274F2F">
    <w:name w:val="1D7D9664A24F4416997BA8A884274F2F"/>
    <w:rsid w:val="004F1EDD"/>
  </w:style>
  <w:style w:type="paragraph" w:customStyle="1" w:styleId="18A994FFC4F449A88E8A6BCAA52DE1E4">
    <w:name w:val="18A994FFC4F449A88E8A6BCAA52DE1E4"/>
    <w:rsid w:val="004F1EDD"/>
  </w:style>
  <w:style w:type="paragraph" w:customStyle="1" w:styleId="0A2B3741397C44E3AB75BDB5CC223F84">
    <w:name w:val="0A2B3741397C44E3AB75BDB5CC223F84"/>
    <w:rsid w:val="004F1EDD"/>
  </w:style>
  <w:style w:type="paragraph" w:customStyle="1" w:styleId="DA9C0098395E451A87B34FFFE8959B91">
    <w:name w:val="DA9C0098395E451A87B34FFFE8959B91"/>
    <w:rsid w:val="004F1EDD"/>
  </w:style>
  <w:style w:type="paragraph" w:customStyle="1" w:styleId="AECC4CF114864A81847B9FD7BED6EFA1">
    <w:name w:val="AECC4CF114864A81847B9FD7BED6EFA1"/>
    <w:rsid w:val="004F1EDD"/>
  </w:style>
  <w:style w:type="paragraph" w:customStyle="1" w:styleId="390F23B7682D498EA9D20CA3686C6E5C">
    <w:name w:val="390F23B7682D498EA9D20CA3686C6E5C"/>
    <w:rsid w:val="004F1EDD"/>
  </w:style>
  <w:style w:type="paragraph" w:customStyle="1" w:styleId="AD8FB143282D4954B4E98CC54BA0B0C1">
    <w:name w:val="AD8FB143282D4954B4E98CC54BA0B0C1"/>
    <w:rsid w:val="004F1EDD"/>
  </w:style>
  <w:style w:type="paragraph" w:customStyle="1" w:styleId="13894DFA3EB94257AE469AD5228D87B5">
    <w:name w:val="13894DFA3EB94257AE469AD5228D87B5"/>
    <w:rsid w:val="00D55069"/>
  </w:style>
  <w:style w:type="paragraph" w:customStyle="1" w:styleId="FC3B8FF29D2F4FFFA2F1EC240C0C51BA">
    <w:name w:val="FC3B8FF29D2F4FFFA2F1EC240C0C51BA"/>
    <w:rsid w:val="00D55069"/>
  </w:style>
  <w:style w:type="paragraph" w:customStyle="1" w:styleId="1DD9A41380F84607A9F0F16818BF240C">
    <w:name w:val="1DD9A41380F84607A9F0F16818BF240C"/>
    <w:rsid w:val="00D55069"/>
  </w:style>
  <w:style w:type="paragraph" w:customStyle="1" w:styleId="A914F712C2734D27ADD8822780E199D9">
    <w:name w:val="A914F712C2734D27ADD8822780E199D9"/>
    <w:rsid w:val="00D55069"/>
  </w:style>
  <w:style w:type="paragraph" w:customStyle="1" w:styleId="BAF2C43B12B44456A9533A66E4FD2ED8">
    <w:name w:val="BAF2C43B12B44456A9533A66E4FD2ED8"/>
    <w:rsid w:val="00D55069"/>
  </w:style>
  <w:style w:type="paragraph" w:customStyle="1" w:styleId="FB5D8677CCAF4D2DA21AA07D71F49B17">
    <w:name w:val="FB5D8677CCAF4D2DA21AA07D71F49B17"/>
    <w:rsid w:val="00D55069"/>
  </w:style>
  <w:style w:type="paragraph" w:customStyle="1" w:styleId="E9A261E866184DA197E30004DD0048FC">
    <w:name w:val="E9A261E866184DA197E30004DD0048FC"/>
    <w:rsid w:val="00D55069"/>
  </w:style>
  <w:style w:type="paragraph" w:customStyle="1" w:styleId="CF1C76A9F908475AB2A1A6E4C6254257">
    <w:name w:val="CF1C76A9F908475AB2A1A6E4C6254257"/>
    <w:rsid w:val="00D55069"/>
  </w:style>
  <w:style w:type="paragraph" w:customStyle="1" w:styleId="682673EB1D3B4CB3964BD19C842C89D8">
    <w:name w:val="682673EB1D3B4CB3964BD19C842C89D8"/>
    <w:rsid w:val="00D55069"/>
  </w:style>
  <w:style w:type="paragraph" w:customStyle="1" w:styleId="50DF023A6C1C4B8DA18F02632C1CF766">
    <w:name w:val="50DF023A6C1C4B8DA18F02632C1CF766"/>
    <w:rsid w:val="00127F23"/>
  </w:style>
  <w:style w:type="paragraph" w:customStyle="1" w:styleId="F8544CBC153545C989C342591734BCC1">
    <w:name w:val="F8544CBC153545C989C342591734BCC1"/>
    <w:rsid w:val="00127F23"/>
  </w:style>
  <w:style w:type="paragraph" w:customStyle="1" w:styleId="4CE0DEA42457402DA9BE60A032D34D18">
    <w:name w:val="4CE0DEA42457402DA9BE60A032D34D18"/>
    <w:rsid w:val="00127F23"/>
  </w:style>
  <w:style w:type="paragraph" w:customStyle="1" w:styleId="FEEED4618C144B72AA4CC3B769DCD429">
    <w:name w:val="FEEED4618C144B72AA4CC3B769DCD429"/>
    <w:rsid w:val="00127F23"/>
  </w:style>
  <w:style w:type="paragraph" w:customStyle="1" w:styleId="962BFE043223446689EB50E8A92FAAE8">
    <w:name w:val="962BFE043223446689EB50E8A92FAAE8"/>
    <w:rsid w:val="00127F23"/>
  </w:style>
  <w:style w:type="paragraph" w:customStyle="1" w:styleId="3FF06CE7AE3C436283958BFC2725683D">
    <w:name w:val="3FF06CE7AE3C436283958BFC2725683D"/>
    <w:rsid w:val="00127F2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A40C67-2B4F-4943-BFEC-1AA2EF752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8</Pages>
  <Words>1330</Words>
  <Characters>7186</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Ecology</vt:lpstr>
    </vt:vector>
  </TitlesOfParts>
  <Company>AM: 4438</Company>
  <LinksUpToDate>false</LinksUpToDate>
  <CharactersWithSpaces>8500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creator>Christos Kazantidis </dc:creator>
  <cp:lastModifiedBy>Χρήστος</cp:lastModifiedBy>
  <cp:revision>19</cp:revision>
  <dcterms:created xsi:type="dcterms:W3CDTF">2018-03-25T18:10:00Z</dcterms:created>
  <dcterms:modified xsi:type="dcterms:W3CDTF">2018-03-26T15:49:00Z</dcterms:modified>
</cp:coreProperties>
</file>